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380671098"/>
    <w:p w14:paraId="69F9703A" w14:textId="77777777" w:rsidR="002D6101" w:rsidRDefault="00A10F48" w:rsidP="001E2737">
      <w:pPr>
        <w:jc w:val="center"/>
        <w:rPr>
          <w:rFonts w:ascii="Calibri" w:hAnsi="Calibri"/>
          <w:b/>
          <w:sz w:val="28"/>
          <w:szCs w:val="22"/>
        </w:rPr>
      </w:pPr>
      <w:r w:rsidRPr="002D6101">
        <w:rPr>
          <w:rFonts w:ascii="Calibri" w:hAnsi="Calibri"/>
          <w:b/>
          <w:sz w:val="28"/>
          <w:szCs w:val="22"/>
        </w:rPr>
        <w:fldChar w:fldCharType="begin"/>
      </w:r>
      <w:r w:rsidR="004D5C30" w:rsidRPr="002D6101">
        <w:rPr>
          <w:rFonts w:ascii="Calibri" w:hAnsi="Calibri"/>
          <w:b/>
          <w:sz w:val="28"/>
          <w:szCs w:val="22"/>
        </w:rPr>
        <w:instrText xml:space="preserve"> FILLIN  "Vložte hodnotu"  \* MERGEFORMAT </w:instrText>
      </w:r>
      <w:r w:rsidRPr="002D6101">
        <w:rPr>
          <w:rFonts w:ascii="Calibri" w:hAnsi="Calibri"/>
          <w:b/>
          <w:sz w:val="28"/>
          <w:szCs w:val="22"/>
        </w:rPr>
        <w:fldChar w:fldCharType="end"/>
      </w:r>
      <w:r w:rsidR="004D5C30" w:rsidRPr="002D6101">
        <w:rPr>
          <w:rFonts w:ascii="Calibri" w:hAnsi="Calibri"/>
          <w:b/>
          <w:sz w:val="28"/>
          <w:szCs w:val="22"/>
        </w:rPr>
        <w:t>Příloha č.</w:t>
      </w:r>
      <w:r w:rsidR="004D5C30" w:rsidRPr="002D6101">
        <w:rPr>
          <w:rFonts w:ascii="Calibri" w:hAnsi="Calibri"/>
          <w:sz w:val="28"/>
          <w:szCs w:val="22"/>
          <w:lang w:eastAsia="en-US" w:bidi="en-US"/>
        </w:rPr>
        <w:t xml:space="preserve"> </w:t>
      </w:r>
      <w:r w:rsidR="00702C21">
        <w:rPr>
          <w:rFonts w:ascii="Calibri" w:hAnsi="Calibri"/>
          <w:b/>
          <w:sz w:val="28"/>
          <w:szCs w:val="22"/>
          <w:lang w:eastAsia="en-US" w:bidi="en-US"/>
        </w:rPr>
        <w:t>3</w:t>
      </w:r>
      <w:r w:rsidR="00F2396A">
        <w:rPr>
          <w:rFonts w:ascii="Calibri" w:hAnsi="Calibri"/>
          <w:b/>
          <w:sz w:val="28"/>
          <w:szCs w:val="22"/>
        </w:rPr>
        <w:t xml:space="preserve"> zadávací dokumentac</w:t>
      </w:r>
      <w:r w:rsidR="00606D6C">
        <w:rPr>
          <w:rFonts w:ascii="Calibri" w:hAnsi="Calibri"/>
          <w:b/>
          <w:sz w:val="28"/>
          <w:szCs w:val="22"/>
        </w:rPr>
        <w:t>e</w:t>
      </w:r>
    </w:p>
    <w:p w14:paraId="21535DC1" w14:textId="77777777" w:rsidR="002D6101" w:rsidRDefault="002D6101" w:rsidP="001E2737">
      <w:pPr>
        <w:jc w:val="center"/>
        <w:rPr>
          <w:rFonts w:ascii="Calibri" w:hAnsi="Calibri"/>
          <w:b/>
          <w:color w:val="000000"/>
          <w:sz w:val="28"/>
          <w:szCs w:val="22"/>
        </w:rPr>
      </w:pPr>
      <w:r>
        <w:rPr>
          <w:rFonts w:ascii="Calibri" w:hAnsi="Calibri"/>
          <w:b/>
          <w:color w:val="000000"/>
          <w:sz w:val="28"/>
          <w:szCs w:val="22"/>
        </w:rPr>
        <w:t>-</w:t>
      </w:r>
    </w:p>
    <w:p w14:paraId="1640722F" w14:textId="77777777" w:rsidR="004D5C30" w:rsidRPr="002D6101" w:rsidRDefault="00702C21" w:rsidP="001E2737">
      <w:pPr>
        <w:jc w:val="center"/>
        <w:rPr>
          <w:rFonts w:ascii="Calibri" w:hAnsi="Calibri"/>
          <w:b/>
          <w:sz w:val="28"/>
          <w:szCs w:val="22"/>
        </w:rPr>
      </w:pPr>
      <w:r>
        <w:rPr>
          <w:rFonts w:ascii="Calibri" w:hAnsi="Calibri"/>
          <w:b/>
          <w:color w:val="000000"/>
          <w:sz w:val="28"/>
          <w:szCs w:val="22"/>
        </w:rPr>
        <w:t>N</w:t>
      </w:r>
      <w:r w:rsidR="004D5C30" w:rsidRPr="002D6101">
        <w:rPr>
          <w:rFonts w:ascii="Calibri" w:hAnsi="Calibri"/>
          <w:b/>
          <w:sz w:val="28"/>
          <w:szCs w:val="22"/>
        </w:rPr>
        <w:t xml:space="preserve">ávrh </w:t>
      </w:r>
      <w:bookmarkStart w:id="1" w:name="fddfs"/>
      <w:bookmarkEnd w:id="1"/>
      <w:r w:rsidR="00A64027">
        <w:rPr>
          <w:rFonts w:ascii="Calibri" w:hAnsi="Calibri"/>
          <w:b/>
          <w:sz w:val="28"/>
          <w:szCs w:val="22"/>
        </w:rPr>
        <w:t xml:space="preserve">smlouvy </w:t>
      </w:r>
      <w:r w:rsidR="00A779A7">
        <w:rPr>
          <w:rFonts w:ascii="Calibri" w:hAnsi="Calibri"/>
          <w:b/>
          <w:sz w:val="28"/>
          <w:szCs w:val="22"/>
        </w:rPr>
        <w:t>na zpracování projektové dokumentace a poskytnutí souvisejících plnění</w:t>
      </w:r>
    </w:p>
    <w:p w14:paraId="416929F9" w14:textId="77777777" w:rsidR="004D5C30" w:rsidRPr="001B75F0" w:rsidRDefault="004D5C30" w:rsidP="001E2737">
      <w:pPr>
        <w:jc w:val="center"/>
        <w:rPr>
          <w:rFonts w:ascii="Calibri" w:hAnsi="Calibri"/>
          <w:b/>
          <w:bCs/>
          <w:color w:val="000000"/>
          <w:sz w:val="22"/>
          <w:szCs w:val="22"/>
        </w:rPr>
      </w:pPr>
    </w:p>
    <w:p w14:paraId="7A7C186F" w14:textId="77777777" w:rsidR="004D5C30" w:rsidRPr="001B75F0" w:rsidRDefault="004D5C30" w:rsidP="001E2737">
      <w:pPr>
        <w:jc w:val="center"/>
        <w:rPr>
          <w:rFonts w:ascii="Calibri" w:hAnsi="Calibri"/>
          <w:b/>
          <w:bCs/>
          <w:color w:val="000000"/>
          <w:sz w:val="22"/>
          <w:szCs w:val="22"/>
        </w:rPr>
      </w:pPr>
    </w:p>
    <w:p w14:paraId="05C25882" w14:textId="77777777" w:rsidR="004D5C30" w:rsidRPr="001B75F0" w:rsidRDefault="004D5C30" w:rsidP="001E2737">
      <w:pPr>
        <w:jc w:val="center"/>
        <w:rPr>
          <w:rFonts w:ascii="Calibri" w:hAnsi="Calibri"/>
          <w:b/>
          <w:bCs/>
          <w:color w:val="000000"/>
          <w:sz w:val="22"/>
          <w:szCs w:val="22"/>
        </w:rPr>
      </w:pPr>
    </w:p>
    <w:p w14:paraId="0BCA2236" w14:textId="77777777" w:rsidR="00A779A7" w:rsidRDefault="00C917AE" w:rsidP="0081614A">
      <w:pPr>
        <w:keepNext/>
        <w:keepLines/>
        <w:jc w:val="center"/>
        <w:rPr>
          <w:rFonts w:ascii="Calibri" w:hAnsi="Calibri"/>
          <w:b/>
          <w:sz w:val="28"/>
          <w:szCs w:val="22"/>
        </w:rPr>
      </w:pPr>
      <w:r>
        <w:rPr>
          <w:rFonts w:ascii="Calibri" w:hAnsi="Calibri"/>
          <w:b/>
          <w:bCs/>
          <w:color w:val="000000"/>
          <w:sz w:val="28"/>
          <w:szCs w:val="28"/>
        </w:rPr>
        <w:t>S</w:t>
      </w:r>
      <w:r w:rsidR="00A11041" w:rsidRPr="001B75F0">
        <w:rPr>
          <w:rFonts w:ascii="Calibri" w:hAnsi="Calibri"/>
          <w:b/>
          <w:bCs/>
          <w:color w:val="000000"/>
          <w:sz w:val="28"/>
          <w:szCs w:val="28"/>
        </w:rPr>
        <w:t>mlouva</w:t>
      </w:r>
      <w:r>
        <w:rPr>
          <w:rFonts w:ascii="Calibri" w:hAnsi="Calibri"/>
          <w:b/>
          <w:bCs/>
          <w:color w:val="000000"/>
          <w:sz w:val="28"/>
          <w:szCs w:val="28"/>
        </w:rPr>
        <w:t xml:space="preserve"> </w:t>
      </w:r>
      <w:r w:rsidR="00A779A7">
        <w:rPr>
          <w:rFonts w:ascii="Calibri" w:hAnsi="Calibri"/>
          <w:b/>
          <w:sz w:val="28"/>
          <w:szCs w:val="22"/>
        </w:rPr>
        <w:t>na zpracování projektové dokumentace</w:t>
      </w:r>
    </w:p>
    <w:p w14:paraId="648F20D2" w14:textId="77777777" w:rsidR="004D5C30" w:rsidRPr="001B75F0" w:rsidRDefault="00A779A7" w:rsidP="0081614A">
      <w:pPr>
        <w:keepNext/>
        <w:keepLines/>
        <w:jc w:val="center"/>
        <w:rPr>
          <w:rFonts w:ascii="Calibri" w:hAnsi="Calibri"/>
          <w:b/>
          <w:sz w:val="28"/>
          <w:szCs w:val="28"/>
          <w:lang w:eastAsia="en-US" w:bidi="en-US"/>
        </w:rPr>
      </w:pPr>
      <w:r>
        <w:rPr>
          <w:rFonts w:ascii="Calibri" w:hAnsi="Calibri"/>
          <w:b/>
          <w:sz w:val="28"/>
          <w:szCs w:val="22"/>
        </w:rPr>
        <w:t>a poskytnutí souvisejících plnění</w:t>
      </w:r>
    </w:p>
    <w:p w14:paraId="61EB02C3" w14:textId="77777777" w:rsidR="00240BE3" w:rsidRPr="001B75F0" w:rsidRDefault="00240BE3" w:rsidP="0081614A">
      <w:pPr>
        <w:pStyle w:val="Nadpis1"/>
        <w:numPr>
          <w:ilvl w:val="0"/>
          <w:numId w:val="0"/>
        </w:numPr>
      </w:pPr>
      <w:bookmarkStart w:id="2" w:name="_Toc383117509"/>
    </w:p>
    <w:p w14:paraId="0FD5D0F4" w14:textId="77777777" w:rsidR="00240BE3" w:rsidRPr="001B75F0" w:rsidRDefault="00240BE3" w:rsidP="0081614A">
      <w:pPr>
        <w:pStyle w:val="Nadpis1"/>
        <w:numPr>
          <w:ilvl w:val="0"/>
          <w:numId w:val="0"/>
        </w:numPr>
      </w:pPr>
    </w:p>
    <w:p w14:paraId="18BDD984" w14:textId="77777777" w:rsidR="004D5C30" w:rsidRPr="001B75F0" w:rsidRDefault="00245103" w:rsidP="0081614A">
      <w:pPr>
        <w:pStyle w:val="Nadpis1"/>
      </w:pPr>
      <w:bookmarkStart w:id="3" w:name="_Ref397421905"/>
      <w:r w:rsidRPr="001B75F0">
        <w:t>SMLUVNÍ STRANY</w:t>
      </w:r>
      <w:bookmarkEnd w:id="2"/>
      <w:bookmarkEnd w:id="3"/>
    </w:p>
    <w:p w14:paraId="464E4B42" w14:textId="77777777" w:rsidR="004D5C30" w:rsidRPr="00A56A4E" w:rsidRDefault="004D5C30" w:rsidP="0081614A">
      <w:pPr>
        <w:keepNext/>
        <w:keepLines/>
        <w:rPr>
          <w:rFonts w:ascii="Calibri" w:hAnsi="Calibri"/>
          <w:sz w:val="22"/>
          <w:szCs w:val="22"/>
        </w:rPr>
      </w:pPr>
    </w:p>
    <w:p w14:paraId="44AA068E" w14:textId="77777777" w:rsidR="004D5C30" w:rsidRPr="00C4613F" w:rsidRDefault="00C53C1C" w:rsidP="0081614A">
      <w:pPr>
        <w:pStyle w:val="Odstavecseseznamem"/>
        <w:keepNext/>
        <w:keepLines/>
        <w:numPr>
          <w:ilvl w:val="0"/>
          <w:numId w:val="18"/>
        </w:numPr>
        <w:tabs>
          <w:tab w:val="left" w:pos="567"/>
        </w:tabs>
        <w:ind w:left="4253" w:hanging="4253"/>
        <w:rPr>
          <w:rFonts w:ascii="Calibri" w:hAnsi="Calibri"/>
          <w:b/>
          <w:color w:val="000000"/>
          <w:sz w:val="22"/>
          <w:szCs w:val="22"/>
        </w:rPr>
      </w:pPr>
      <w:r w:rsidRPr="00A56A4E">
        <w:rPr>
          <w:rFonts w:ascii="Calibri" w:hAnsi="Calibri"/>
          <w:b/>
          <w:color w:val="000000"/>
          <w:sz w:val="22"/>
          <w:szCs w:val="22"/>
        </w:rPr>
        <w:t>Jméno</w:t>
      </w:r>
      <w:r w:rsidR="004D5C30" w:rsidRPr="00A56A4E">
        <w:rPr>
          <w:rFonts w:ascii="Calibri" w:hAnsi="Calibri"/>
          <w:b/>
          <w:color w:val="000000"/>
          <w:sz w:val="22"/>
          <w:szCs w:val="22"/>
        </w:rPr>
        <w:t xml:space="preserve">: </w:t>
      </w:r>
      <w:bookmarkStart w:id="4" w:name="To"/>
      <w:r w:rsidR="00E37594" w:rsidRPr="00A56A4E">
        <w:rPr>
          <w:rFonts w:ascii="Calibri" w:hAnsi="Calibri"/>
          <w:b/>
          <w:color w:val="000000"/>
          <w:sz w:val="22"/>
          <w:szCs w:val="22"/>
        </w:rPr>
        <w:tab/>
      </w:r>
      <w:bookmarkEnd w:id="4"/>
      <w:r w:rsidR="00D318D7">
        <w:rPr>
          <w:rFonts w:ascii="Calibri" w:hAnsi="Calibri"/>
          <w:b/>
          <w:sz w:val="22"/>
          <w:szCs w:val="22"/>
          <w:lang w:eastAsia="en-US" w:bidi="en-US"/>
        </w:rPr>
        <w:t>Nemocnice Vyškov</w:t>
      </w:r>
      <w:r w:rsidR="00663005" w:rsidRPr="00C4613F">
        <w:rPr>
          <w:rFonts w:ascii="Calibri" w:hAnsi="Calibri"/>
          <w:b/>
          <w:sz w:val="22"/>
          <w:szCs w:val="22"/>
          <w:lang w:eastAsia="en-US" w:bidi="en-US"/>
        </w:rPr>
        <w:t>, příspěvková organizace</w:t>
      </w:r>
    </w:p>
    <w:p w14:paraId="49CA5EC9" w14:textId="77777777" w:rsidR="00AC75ED" w:rsidRPr="00C4613F" w:rsidRDefault="00AC75ED" w:rsidP="0081614A">
      <w:pPr>
        <w:keepNext/>
        <w:keepLines/>
        <w:ind w:left="567"/>
        <w:rPr>
          <w:rFonts w:ascii="Calibri" w:hAnsi="Calibri"/>
          <w:color w:val="000000"/>
          <w:sz w:val="22"/>
          <w:szCs w:val="22"/>
        </w:rPr>
      </w:pPr>
    </w:p>
    <w:p w14:paraId="73A31FC1" w14:textId="77777777" w:rsidR="00E37594" w:rsidRPr="00C4613F" w:rsidRDefault="00E37594" w:rsidP="0081614A">
      <w:pPr>
        <w:keepNext/>
        <w:keepLines/>
        <w:ind w:left="567"/>
        <w:rPr>
          <w:rFonts w:ascii="Calibri" w:hAnsi="Calibri"/>
          <w:color w:val="000000"/>
          <w:sz w:val="22"/>
          <w:szCs w:val="22"/>
        </w:rPr>
      </w:pPr>
      <w:r w:rsidRPr="00C4613F">
        <w:rPr>
          <w:rFonts w:ascii="Calibri" w:hAnsi="Calibri"/>
          <w:color w:val="000000"/>
          <w:sz w:val="22"/>
          <w:szCs w:val="22"/>
        </w:rPr>
        <w:t xml:space="preserve">sídlo: </w:t>
      </w:r>
      <w:r w:rsidRPr="00C4613F">
        <w:rPr>
          <w:rFonts w:ascii="Calibri" w:hAnsi="Calibri"/>
          <w:color w:val="000000"/>
          <w:sz w:val="22"/>
          <w:szCs w:val="22"/>
        </w:rPr>
        <w:tab/>
      </w:r>
      <w:r w:rsidRPr="00C4613F">
        <w:rPr>
          <w:rFonts w:ascii="Calibri" w:hAnsi="Calibri"/>
          <w:color w:val="000000"/>
          <w:sz w:val="22"/>
          <w:szCs w:val="22"/>
        </w:rPr>
        <w:tab/>
      </w:r>
      <w:r w:rsidRPr="00C4613F">
        <w:rPr>
          <w:rFonts w:ascii="Calibri" w:hAnsi="Calibri"/>
          <w:color w:val="000000"/>
          <w:sz w:val="22"/>
          <w:szCs w:val="22"/>
        </w:rPr>
        <w:tab/>
      </w:r>
      <w:r w:rsidRPr="00C4613F">
        <w:rPr>
          <w:rFonts w:ascii="Calibri" w:hAnsi="Calibri"/>
          <w:color w:val="000000"/>
          <w:sz w:val="22"/>
          <w:szCs w:val="22"/>
        </w:rPr>
        <w:tab/>
      </w:r>
      <w:r w:rsidRPr="00C4613F">
        <w:rPr>
          <w:rFonts w:ascii="Calibri" w:hAnsi="Calibri"/>
          <w:color w:val="000000"/>
          <w:sz w:val="22"/>
          <w:szCs w:val="22"/>
        </w:rPr>
        <w:tab/>
      </w:r>
      <w:r w:rsidR="00D318D7" w:rsidRPr="00D318D7">
        <w:rPr>
          <w:rFonts w:ascii="Calibri" w:hAnsi="Calibri"/>
          <w:sz w:val="22"/>
          <w:szCs w:val="22"/>
          <w:lang w:eastAsia="en-US" w:bidi="en-US"/>
        </w:rPr>
        <w:t>Vyškov, Nosálovice, Purkyňova 235/36</w:t>
      </w:r>
    </w:p>
    <w:p w14:paraId="54062E0A" w14:textId="4B93DC38" w:rsidR="004D5C30" w:rsidRPr="00C4613F" w:rsidRDefault="00E37594" w:rsidP="00C917AE">
      <w:pPr>
        <w:ind w:left="567"/>
        <w:rPr>
          <w:rFonts w:ascii="Calibri" w:hAnsi="Calibri"/>
          <w:bCs/>
          <w:color w:val="000000"/>
          <w:sz w:val="22"/>
          <w:szCs w:val="22"/>
        </w:rPr>
      </w:pPr>
      <w:r w:rsidRPr="00C4613F">
        <w:rPr>
          <w:rFonts w:ascii="Calibri" w:hAnsi="Calibri"/>
          <w:color w:val="000000"/>
          <w:sz w:val="22"/>
          <w:szCs w:val="22"/>
        </w:rPr>
        <w:t>z</w:t>
      </w:r>
      <w:r w:rsidR="004D5C30" w:rsidRPr="00C4613F">
        <w:rPr>
          <w:rFonts w:ascii="Calibri" w:hAnsi="Calibri"/>
          <w:color w:val="000000"/>
          <w:sz w:val="22"/>
          <w:szCs w:val="22"/>
        </w:rPr>
        <w:t>astoupen</w:t>
      </w:r>
      <w:r w:rsidR="00532BD9">
        <w:rPr>
          <w:rFonts w:ascii="Calibri" w:hAnsi="Calibri"/>
          <w:color w:val="000000"/>
          <w:sz w:val="22"/>
          <w:szCs w:val="22"/>
        </w:rPr>
        <w:t>á</w:t>
      </w:r>
      <w:r w:rsidR="004D5C30" w:rsidRPr="00C4613F">
        <w:rPr>
          <w:rFonts w:ascii="Calibri" w:hAnsi="Calibri"/>
          <w:color w:val="000000"/>
          <w:sz w:val="22"/>
          <w:szCs w:val="22"/>
        </w:rPr>
        <w:t xml:space="preserve">: </w:t>
      </w:r>
      <w:r w:rsidRPr="00C4613F">
        <w:rPr>
          <w:rFonts w:ascii="Calibri" w:hAnsi="Calibri"/>
          <w:color w:val="000000"/>
          <w:sz w:val="22"/>
          <w:szCs w:val="22"/>
        </w:rPr>
        <w:tab/>
      </w:r>
      <w:r w:rsidRPr="00C4613F">
        <w:rPr>
          <w:rFonts w:ascii="Calibri" w:hAnsi="Calibri"/>
          <w:color w:val="000000"/>
          <w:sz w:val="22"/>
          <w:szCs w:val="22"/>
        </w:rPr>
        <w:tab/>
      </w:r>
      <w:r w:rsidRPr="00C4613F">
        <w:rPr>
          <w:rFonts w:ascii="Calibri" w:hAnsi="Calibri"/>
          <w:color w:val="000000"/>
          <w:sz w:val="22"/>
          <w:szCs w:val="22"/>
        </w:rPr>
        <w:tab/>
      </w:r>
      <w:r w:rsidRPr="00C4613F">
        <w:rPr>
          <w:rFonts w:ascii="Calibri" w:hAnsi="Calibri"/>
          <w:color w:val="000000"/>
          <w:sz w:val="22"/>
          <w:szCs w:val="22"/>
        </w:rPr>
        <w:tab/>
      </w:r>
      <w:r w:rsidR="00FE25EE">
        <w:rPr>
          <w:rFonts w:asciiTheme="minorHAnsi" w:hAnsiTheme="minorHAnsi"/>
        </w:rPr>
        <w:t>JUDr. Zdeňkem</w:t>
      </w:r>
      <w:r w:rsidR="00FE25EE" w:rsidRPr="005E76BA">
        <w:rPr>
          <w:rFonts w:asciiTheme="minorHAnsi" w:hAnsiTheme="minorHAnsi"/>
        </w:rPr>
        <w:t xml:space="preserve"> Horák</w:t>
      </w:r>
      <w:r w:rsidR="00FE25EE">
        <w:rPr>
          <w:rFonts w:asciiTheme="minorHAnsi" w:hAnsiTheme="minorHAnsi"/>
        </w:rPr>
        <w:t>em</w:t>
      </w:r>
      <w:r w:rsidR="00FE25EE" w:rsidRPr="005E76BA">
        <w:rPr>
          <w:rFonts w:asciiTheme="minorHAnsi" w:hAnsiTheme="minorHAnsi"/>
        </w:rPr>
        <w:t>, MBA, ředitel</w:t>
      </w:r>
      <w:r w:rsidR="00FE25EE">
        <w:rPr>
          <w:rFonts w:asciiTheme="minorHAnsi" w:hAnsiTheme="minorHAnsi"/>
        </w:rPr>
        <w:t>em</w:t>
      </w:r>
      <w:r w:rsidR="00FE25EE" w:rsidRPr="005E76BA">
        <w:rPr>
          <w:rFonts w:asciiTheme="minorHAnsi" w:hAnsiTheme="minorHAnsi"/>
        </w:rPr>
        <w:t xml:space="preserve"> nemocnice</w:t>
      </w:r>
    </w:p>
    <w:p w14:paraId="0C212A73" w14:textId="77777777" w:rsidR="004D5C30" w:rsidRPr="00A56A4E" w:rsidRDefault="004D5C30" w:rsidP="00C917AE">
      <w:pPr>
        <w:ind w:left="567"/>
        <w:rPr>
          <w:rFonts w:ascii="Calibri" w:hAnsi="Calibri"/>
          <w:color w:val="000000"/>
          <w:sz w:val="22"/>
          <w:szCs w:val="22"/>
        </w:rPr>
      </w:pPr>
      <w:r w:rsidRPr="00C4613F">
        <w:rPr>
          <w:rFonts w:ascii="Calibri" w:hAnsi="Calibri"/>
          <w:color w:val="000000"/>
          <w:sz w:val="22"/>
          <w:szCs w:val="22"/>
        </w:rPr>
        <w:t>IČ</w:t>
      </w:r>
      <w:r w:rsidR="00B26CC0" w:rsidRPr="00C4613F">
        <w:rPr>
          <w:rFonts w:ascii="Calibri" w:hAnsi="Calibri"/>
          <w:color w:val="000000"/>
          <w:sz w:val="22"/>
          <w:szCs w:val="22"/>
        </w:rPr>
        <w:t>O</w:t>
      </w:r>
      <w:r w:rsidRPr="00C4613F">
        <w:rPr>
          <w:rFonts w:ascii="Calibri" w:hAnsi="Calibri"/>
          <w:color w:val="000000"/>
          <w:sz w:val="22"/>
          <w:szCs w:val="22"/>
        </w:rPr>
        <w:t xml:space="preserve">: </w:t>
      </w:r>
      <w:r w:rsidR="00E37594" w:rsidRPr="00C4613F">
        <w:rPr>
          <w:rFonts w:ascii="Calibri" w:hAnsi="Calibri"/>
          <w:color w:val="000000"/>
          <w:sz w:val="22"/>
          <w:szCs w:val="22"/>
        </w:rPr>
        <w:tab/>
      </w:r>
      <w:r w:rsidR="00E37594" w:rsidRPr="00C4613F">
        <w:rPr>
          <w:rFonts w:ascii="Calibri" w:hAnsi="Calibri"/>
          <w:color w:val="000000"/>
          <w:sz w:val="22"/>
          <w:szCs w:val="22"/>
        </w:rPr>
        <w:tab/>
      </w:r>
      <w:r w:rsidR="00E37594" w:rsidRPr="00C4613F">
        <w:rPr>
          <w:rFonts w:ascii="Calibri" w:hAnsi="Calibri"/>
          <w:color w:val="000000"/>
          <w:sz w:val="22"/>
          <w:szCs w:val="22"/>
        </w:rPr>
        <w:tab/>
      </w:r>
      <w:r w:rsidR="00E37594" w:rsidRPr="00C4613F">
        <w:rPr>
          <w:rFonts w:ascii="Calibri" w:hAnsi="Calibri"/>
          <w:color w:val="000000"/>
          <w:sz w:val="22"/>
          <w:szCs w:val="22"/>
        </w:rPr>
        <w:tab/>
      </w:r>
      <w:r w:rsidR="00E37594" w:rsidRPr="00C4613F">
        <w:rPr>
          <w:rFonts w:ascii="Calibri" w:hAnsi="Calibri"/>
          <w:color w:val="000000"/>
          <w:sz w:val="22"/>
          <w:szCs w:val="22"/>
        </w:rPr>
        <w:tab/>
      </w:r>
      <w:r w:rsidR="00D318D7" w:rsidRPr="00D318D7">
        <w:rPr>
          <w:rFonts w:ascii="Calibri" w:hAnsi="Calibri"/>
          <w:sz w:val="22"/>
          <w:szCs w:val="22"/>
          <w:lang w:eastAsia="en-US" w:bidi="en-US"/>
        </w:rPr>
        <w:t>00839205</w:t>
      </w:r>
    </w:p>
    <w:p w14:paraId="6F663812" w14:textId="77777777" w:rsidR="00D33A8A" w:rsidRDefault="004D5C30" w:rsidP="00D33A8A">
      <w:pPr>
        <w:ind w:left="567"/>
        <w:rPr>
          <w:rFonts w:ascii="Calibri" w:hAnsi="Calibri"/>
          <w:color w:val="000000"/>
          <w:sz w:val="22"/>
          <w:szCs w:val="22"/>
        </w:rPr>
      </w:pPr>
      <w:r w:rsidRPr="00A56A4E">
        <w:rPr>
          <w:rFonts w:ascii="Calibri" w:hAnsi="Calibri"/>
          <w:color w:val="000000"/>
          <w:sz w:val="22"/>
          <w:szCs w:val="22"/>
        </w:rPr>
        <w:t xml:space="preserve">DIČ: </w:t>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D318D7" w:rsidRPr="00D318D7">
        <w:rPr>
          <w:rFonts w:ascii="Calibri" w:hAnsi="Calibri"/>
          <w:sz w:val="22"/>
          <w:szCs w:val="22"/>
          <w:lang w:eastAsia="en-US" w:bidi="en-US"/>
        </w:rPr>
        <w:t>CZ00839205</w:t>
      </w:r>
    </w:p>
    <w:p w14:paraId="3F81F084" w14:textId="05F77B01" w:rsidR="00D33A8A" w:rsidRPr="00A56A4E" w:rsidRDefault="00D33A8A" w:rsidP="00D33A8A">
      <w:pPr>
        <w:ind w:left="567"/>
        <w:rPr>
          <w:rFonts w:ascii="Calibri" w:hAnsi="Calibri"/>
          <w:color w:val="000000"/>
          <w:sz w:val="22"/>
          <w:szCs w:val="22"/>
        </w:rPr>
      </w:pPr>
      <w:r w:rsidRPr="00A56A4E">
        <w:rPr>
          <w:rFonts w:ascii="Calibri" w:hAnsi="Calibri"/>
          <w:color w:val="000000"/>
          <w:sz w:val="22"/>
          <w:szCs w:val="22"/>
        </w:rPr>
        <w:t xml:space="preserve">bankovní spojení (číslo účtu): </w:t>
      </w:r>
      <w:r w:rsidRPr="00A56A4E">
        <w:rPr>
          <w:rFonts w:ascii="Calibri" w:hAnsi="Calibri"/>
          <w:color w:val="000000"/>
          <w:sz w:val="22"/>
          <w:szCs w:val="22"/>
        </w:rPr>
        <w:tab/>
      </w:r>
      <w:r w:rsidRPr="00A56A4E">
        <w:rPr>
          <w:rFonts w:ascii="Calibri" w:hAnsi="Calibri"/>
          <w:color w:val="000000"/>
          <w:sz w:val="22"/>
          <w:szCs w:val="22"/>
        </w:rPr>
        <w:tab/>
      </w:r>
      <w:r w:rsidR="008561A1">
        <w:rPr>
          <w:rFonts w:ascii="Calibri" w:hAnsi="Calibri"/>
          <w:sz w:val="22"/>
          <w:szCs w:val="22"/>
          <w:lang w:eastAsia="en-US" w:bidi="en-US"/>
        </w:rPr>
        <w:t>Ko</w:t>
      </w:r>
      <w:r w:rsidR="00DE53FF">
        <w:rPr>
          <w:rFonts w:ascii="Calibri" w:hAnsi="Calibri"/>
          <w:sz w:val="22"/>
          <w:szCs w:val="22"/>
          <w:lang w:eastAsia="en-US" w:bidi="en-US"/>
        </w:rPr>
        <w:t>merční banka a.s. č. účtu 7939-731/0100</w:t>
      </w:r>
    </w:p>
    <w:p w14:paraId="76F4DA08" w14:textId="42E4FD49" w:rsidR="004D5C30" w:rsidRPr="00A56A4E" w:rsidRDefault="00D33A8A" w:rsidP="00C917AE">
      <w:pPr>
        <w:ind w:left="567"/>
        <w:rPr>
          <w:rFonts w:ascii="Calibri" w:hAnsi="Calibri"/>
          <w:color w:val="000000"/>
          <w:sz w:val="22"/>
          <w:szCs w:val="22"/>
        </w:rPr>
      </w:pPr>
      <w:r w:rsidRPr="00A56A4E">
        <w:rPr>
          <w:rFonts w:ascii="Calibri" w:hAnsi="Calibri"/>
          <w:color w:val="000000"/>
          <w:sz w:val="22"/>
          <w:szCs w:val="22"/>
        </w:rPr>
        <w:t>e</w:t>
      </w:r>
      <w:r>
        <w:rPr>
          <w:rFonts w:ascii="Calibri" w:hAnsi="Calibri"/>
          <w:color w:val="000000"/>
          <w:sz w:val="22"/>
          <w:szCs w:val="22"/>
        </w:rPr>
        <w:t>-</w:t>
      </w:r>
      <w:r w:rsidRPr="00A56A4E">
        <w:rPr>
          <w:rFonts w:ascii="Calibri" w:hAnsi="Calibri"/>
          <w:color w:val="000000"/>
          <w:sz w:val="22"/>
          <w:szCs w:val="22"/>
        </w:rPr>
        <w:t xml:space="preserve">mail: </w:t>
      </w:r>
      <w:r w:rsidRPr="00A56A4E">
        <w:rPr>
          <w:rFonts w:ascii="Calibri" w:hAnsi="Calibri"/>
          <w:color w:val="000000"/>
          <w:sz w:val="22"/>
          <w:szCs w:val="22"/>
        </w:rPr>
        <w:tab/>
      </w:r>
      <w:r w:rsidRPr="00A56A4E">
        <w:rPr>
          <w:rFonts w:ascii="Calibri" w:hAnsi="Calibri"/>
          <w:color w:val="000000"/>
          <w:sz w:val="22"/>
          <w:szCs w:val="22"/>
        </w:rPr>
        <w:tab/>
      </w:r>
      <w:r w:rsidRPr="00A56A4E">
        <w:rPr>
          <w:rFonts w:ascii="Calibri" w:hAnsi="Calibri"/>
          <w:color w:val="000000"/>
          <w:sz w:val="22"/>
          <w:szCs w:val="22"/>
        </w:rPr>
        <w:tab/>
      </w:r>
      <w:r w:rsidRPr="00A56A4E">
        <w:rPr>
          <w:rFonts w:ascii="Calibri" w:hAnsi="Calibri"/>
          <w:color w:val="000000"/>
          <w:sz w:val="22"/>
          <w:szCs w:val="22"/>
        </w:rPr>
        <w:tab/>
      </w:r>
      <w:r w:rsidRPr="00A56A4E">
        <w:rPr>
          <w:rFonts w:ascii="Calibri" w:hAnsi="Calibri"/>
          <w:color w:val="000000"/>
          <w:sz w:val="22"/>
          <w:szCs w:val="22"/>
        </w:rPr>
        <w:tab/>
      </w:r>
      <w:r w:rsidR="00DE53FF">
        <w:rPr>
          <w:rFonts w:ascii="Calibri" w:hAnsi="Calibri"/>
          <w:sz w:val="22"/>
          <w:szCs w:val="22"/>
          <w:lang w:eastAsia="en-US" w:bidi="en-US"/>
        </w:rPr>
        <w:t>horak@nemvy.cz</w:t>
      </w:r>
    </w:p>
    <w:p w14:paraId="2A5D5C32" w14:textId="77777777" w:rsidR="00A11041" w:rsidRPr="00A56A4E" w:rsidRDefault="00A11041" w:rsidP="00C917AE">
      <w:pPr>
        <w:ind w:left="567"/>
        <w:rPr>
          <w:rFonts w:ascii="Calibri" w:hAnsi="Calibri"/>
          <w:i/>
          <w:color w:val="000000"/>
          <w:sz w:val="22"/>
          <w:szCs w:val="22"/>
        </w:rPr>
      </w:pPr>
    </w:p>
    <w:p w14:paraId="5AA6A43B" w14:textId="77777777" w:rsidR="004D5C30" w:rsidRPr="00A56A4E" w:rsidRDefault="004D5C30" w:rsidP="00C917AE">
      <w:pPr>
        <w:ind w:left="567"/>
        <w:rPr>
          <w:rFonts w:ascii="Calibri" w:hAnsi="Calibri"/>
          <w:i/>
          <w:color w:val="000000"/>
          <w:sz w:val="22"/>
          <w:szCs w:val="22"/>
        </w:rPr>
      </w:pPr>
      <w:r w:rsidRPr="00A56A4E">
        <w:rPr>
          <w:rFonts w:ascii="Calibri" w:hAnsi="Calibri"/>
          <w:color w:val="000000"/>
          <w:sz w:val="22"/>
          <w:szCs w:val="22"/>
        </w:rPr>
        <w:t>(dále jen „</w:t>
      </w:r>
      <w:r w:rsidR="00C917AE" w:rsidRPr="00A56A4E">
        <w:rPr>
          <w:rFonts w:ascii="Calibri" w:hAnsi="Calibri"/>
          <w:b/>
          <w:i/>
          <w:color w:val="000000"/>
          <w:sz w:val="22"/>
          <w:szCs w:val="22"/>
        </w:rPr>
        <w:t>Objednatel</w:t>
      </w:r>
      <w:r w:rsidRPr="00A56A4E">
        <w:rPr>
          <w:rFonts w:ascii="Calibri" w:hAnsi="Calibri"/>
          <w:color w:val="000000"/>
          <w:sz w:val="22"/>
          <w:szCs w:val="22"/>
        </w:rPr>
        <w:t>“)</w:t>
      </w:r>
    </w:p>
    <w:p w14:paraId="45F762DF" w14:textId="77777777" w:rsidR="004D5C30" w:rsidRDefault="004D5C30" w:rsidP="00C917AE">
      <w:pPr>
        <w:ind w:left="567" w:hanging="284"/>
        <w:rPr>
          <w:rFonts w:ascii="Calibri" w:hAnsi="Calibri"/>
          <w:b/>
          <w:bCs/>
          <w:color w:val="000000"/>
          <w:sz w:val="22"/>
          <w:szCs w:val="22"/>
        </w:rPr>
      </w:pPr>
    </w:p>
    <w:p w14:paraId="3E98CD05" w14:textId="77777777" w:rsidR="00DE73AF" w:rsidRPr="00A56A4E" w:rsidRDefault="00DE73AF" w:rsidP="00C917AE">
      <w:pPr>
        <w:ind w:left="567" w:hanging="284"/>
        <w:rPr>
          <w:rFonts w:ascii="Calibri" w:hAnsi="Calibri"/>
          <w:b/>
          <w:bCs/>
          <w:color w:val="000000"/>
          <w:sz w:val="22"/>
          <w:szCs w:val="22"/>
        </w:rPr>
      </w:pPr>
    </w:p>
    <w:p w14:paraId="06FE01A7" w14:textId="77777777" w:rsidR="004D5C30" w:rsidRPr="00A56A4E" w:rsidRDefault="004D5C30" w:rsidP="001E2737">
      <w:pPr>
        <w:ind w:left="284" w:hanging="284"/>
        <w:rPr>
          <w:rFonts w:ascii="Calibri" w:hAnsi="Calibri"/>
          <w:b/>
          <w:bCs/>
          <w:color w:val="000000"/>
          <w:sz w:val="22"/>
          <w:szCs w:val="22"/>
        </w:rPr>
      </w:pPr>
      <w:r w:rsidRPr="00A56A4E">
        <w:rPr>
          <w:rFonts w:ascii="Calibri" w:hAnsi="Calibri"/>
          <w:b/>
          <w:bCs/>
          <w:color w:val="000000"/>
          <w:sz w:val="22"/>
          <w:szCs w:val="22"/>
        </w:rPr>
        <w:t>a</w:t>
      </w:r>
    </w:p>
    <w:p w14:paraId="5992060F" w14:textId="77777777" w:rsidR="004D5C30" w:rsidRDefault="004D5C30" w:rsidP="001E2737">
      <w:pPr>
        <w:ind w:left="284" w:hanging="284"/>
        <w:jc w:val="both"/>
        <w:rPr>
          <w:rFonts w:ascii="Calibri" w:hAnsi="Calibri"/>
          <w:color w:val="000000"/>
          <w:sz w:val="22"/>
          <w:szCs w:val="22"/>
        </w:rPr>
      </w:pPr>
    </w:p>
    <w:p w14:paraId="51FF5599" w14:textId="77777777" w:rsidR="00DE73AF" w:rsidRPr="00A56A4E" w:rsidRDefault="00DE73AF" w:rsidP="001E2737">
      <w:pPr>
        <w:ind w:left="284" w:hanging="284"/>
        <w:jc w:val="both"/>
        <w:rPr>
          <w:rFonts w:ascii="Calibri" w:hAnsi="Calibri"/>
          <w:color w:val="000000"/>
          <w:sz w:val="22"/>
          <w:szCs w:val="22"/>
        </w:rPr>
      </w:pPr>
    </w:p>
    <w:p w14:paraId="4B83BADA" w14:textId="2799CD47" w:rsidR="004D5C30" w:rsidRPr="00A56A4E" w:rsidRDefault="00C53C1C" w:rsidP="00C917AE">
      <w:pPr>
        <w:pStyle w:val="Odstavecseseznamem"/>
        <w:numPr>
          <w:ilvl w:val="0"/>
          <w:numId w:val="18"/>
        </w:numPr>
        <w:ind w:left="567" w:hanging="567"/>
        <w:jc w:val="both"/>
        <w:rPr>
          <w:rFonts w:ascii="Calibri" w:hAnsi="Calibri"/>
          <w:b/>
          <w:color w:val="000000"/>
          <w:sz w:val="22"/>
          <w:szCs w:val="22"/>
        </w:rPr>
      </w:pPr>
      <w:r w:rsidRPr="00A56A4E">
        <w:rPr>
          <w:rFonts w:ascii="Calibri" w:hAnsi="Calibri"/>
          <w:b/>
          <w:color w:val="000000"/>
          <w:sz w:val="22"/>
          <w:szCs w:val="22"/>
        </w:rPr>
        <w:t>J</w:t>
      </w:r>
      <w:r w:rsidR="00240BE3" w:rsidRPr="00A56A4E">
        <w:rPr>
          <w:rFonts w:ascii="Calibri" w:hAnsi="Calibri"/>
          <w:b/>
          <w:color w:val="000000"/>
          <w:sz w:val="22"/>
          <w:szCs w:val="22"/>
        </w:rPr>
        <w:t>méno</w:t>
      </w:r>
      <w:r w:rsidR="004D5C30" w:rsidRPr="00A56A4E">
        <w:rPr>
          <w:rFonts w:ascii="Calibri" w:hAnsi="Calibri"/>
          <w:b/>
          <w:color w:val="000000"/>
          <w:sz w:val="22"/>
          <w:szCs w:val="22"/>
        </w:rPr>
        <w:t>:</w:t>
      </w:r>
      <w:r w:rsidR="00E37594" w:rsidRPr="00A56A4E">
        <w:rPr>
          <w:rFonts w:ascii="Calibri" w:hAnsi="Calibri"/>
          <w:sz w:val="22"/>
          <w:szCs w:val="22"/>
        </w:rPr>
        <w:t xml:space="preserve"> </w:t>
      </w:r>
      <w:r w:rsidR="00E37594" w:rsidRPr="00A56A4E">
        <w:rPr>
          <w:rFonts w:ascii="Calibri" w:hAnsi="Calibri"/>
          <w:sz w:val="22"/>
          <w:szCs w:val="22"/>
        </w:rPr>
        <w:tab/>
      </w:r>
      <w:r w:rsidR="00240BE3" w:rsidRPr="00A56A4E">
        <w:rPr>
          <w:rFonts w:ascii="Calibri" w:hAnsi="Calibri"/>
          <w:sz w:val="22"/>
          <w:szCs w:val="22"/>
        </w:rPr>
        <w:tab/>
      </w:r>
      <w:r w:rsidR="00240BE3" w:rsidRPr="00A56A4E">
        <w:rPr>
          <w:rFonts w:ascii="Calibri" w:hAnsi="Calibri"/>
          <w:sz w:val="22"/>
          <w:szCs w:val="22"/>
        </w:rPr>
        <w:tab/>
      </w:r>
      <w:r w:rsidRPr="00A56A4E">
        <w:rPr>
          <w:rFonts w:ascii="Calibri" w:hAnsi="Calibri"/>
          <w:sz w:val="22"/>
          <w:szCs w:val="22"/>
        </w:rPr>
        <w:tab/>
      </w:r>
      <w:r w:rsidRPr="00A56A4E">
        <w:rPr>
          <w:rFonts w:ascii="Calibri" w:hAnsi="Calibri"/>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17A42918" w14:textId="77777777" w:rsidR="00DE73AF" w:rsidRDefault="00DE73AF" w:rsidP="00C917AE">
      <w:pPr>
        <w:ind w:left="567"/>
        <w:jc w:val="both"/>
        <w:rPr>
          <w:rFonts w:ascii="Calibri" w:hAnsi="Calibri"/>
          <w:color w:val="000000"/>
          <w:sz w:val="22"/>
          <w:szCs w:val="22"/>
        </w:rPr>
      </w:pPr>
    </w:p>
    <w:p w14:paraId="0FC946C7" w14:textId="0498EA93" w:rsidR="00E37594" w:rsidRPr="00A56A4E" w:rsidRDefault="00240BE3" w:rsidP="00C917AE">
      <w:pPr>
        <w:ind w:left="567"/>
        <w:jc w:val="both"/>
        <w:rPr>
          <w:rFonts w:ascii="Calibri" w:hAnsi="Calibri"/>
          <w:color w:val="000000"/>
          <w:sz w:val="22"/>
          <w:szCs w:val="22"/>
        </w:rPr>
      </w:pPr>
      <w:r w:rsidRPr="00A56A4E">
        <w:rPr>
          <w:rFonts w:ascii="Calibri" w:hAnsi="Calibri"/>
          <w:color w:val="000000"/>
          <w:sz w:val="22"/>
          <w:szCs w:val="22"/>
        </w:rPr>
        <w:t>s</w:t>
      </w:r>
      <w:r w:rsidR="00E37594" w:rsidRPr="00A56A4E">
        <w:rPr>
          <w:rFonts w:ascii="Calibri" w:hAnsi="Calibri"/>
          <w:color w:val="000000"/>
          <w:sz w:val="22"/>
          <w:szCs w:val="22"/>
        </w:rPr>
        <w:t>ídlo:</w:t>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37ACF797" w14:textId="33260D56" w:rsidR="004D5C30" w:rsidRPr="00A56A4E" w:rsidRDefault="00240BE3" w:rsidP="00C917AE">
      <w:pPr>
        <w:ind w:left="567"/>
        <w:jc w:val="both"/>
        <w:rPr>
          <w:rFonts w:ascii="Calibri" w:hAnsi="Calibri"/>
          <w:b/>
          <w:bCs/>
          <w:color w:val="000000"/>
          <w:sz w:val="22"/>
          <w:szCs w:val="22"/>
        </w:rPr>
      </w:pPr>
      <w:r w:rsidRPr="00A56A4E">
        <w:rPr>
          <w:rFonts w:ascii="Calibri" w:hAnsi="Calibri"/>
          <w:color w:val="000000"/>
          <w:sz w:val="22"/>
          <w:szCs w:val="22"/>
        </w:rPr>
        <w:t>z</w:t>
      </w:r>
      <w:r w:rsidR="004D5C30" w:rsidRPr="00A56A4E">
        <w:rPr>
          <w:rFonts w:ascii="Calibri" w:hAnsi="Calibri"/>
          <w:color w:val="000000"/>
          <w:sz w:val="22"/>
          <w:szCs w:val="22"/>
        </w:rPr>
        <w:t>astoupen</w:t>
      </w:r>
      <w:r w:rsidR="00532BD9">
        <w:rPr>
          <w:rFonts w:ascii="Calibri" w:hAnsi="Calibri"/>
          <w:color w:val="000000"/>
          <w:sz w:val="22"/>
          <w:szCs w:val="22"/>
        </w:rPr>
        <w:t>á</w:t>
      </w:r>
      <w:r w:rsidR="004D5C30" w:rsidRPr="00A56A4E">
        <w:rPr>
          <w:rFonts w:ascii="Calibri" w:hAnsi="Calibri"/>
          <w:color w:val="000000"/>
          <w:sz w:val="22"/>
          <w:szCs w:val="22"/>
        </w:rPr>
        <w:t xml:space="preserve">: </w:t>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01A337A6" w14:textId="38279E5B" w:rsidR="004D5C30" w:rsidRPr="00A56A4E" w:rsidRDefault="004D5C30" w:rsidP="00C917AE">
      <w:pPr>
        <w:ind w:left="567"/>
        <w:jc w:val="both"/>
        <w:rPr>
          <w:rFonts w:ascii="Calibri" w:hAnsi="Calibri"/>
          <w:color w:val="000000"/>
          <w:sz w:val="22"/>
          <w:szCs w:val="22"/>
        </w:rPr>
      </w:pPr>
      <w:r w:rsidRPr="00A56A4E">
        <w:rPr>
          <w:rFonts w:ascii="Calibri" w:hAnsi="Calibri"/>
          <w:color w:val="000000"/>
          <w:sz w:val="22"/>
          <w:szCs w:val="22"/>
        </w:rPr>
        <w:t>IČ</w:t>
      </w:r>
      <w:r w:rsidR="00866029" w:rsidRPr="00A56A4E">
        <w:rPr>
          <w:rFonts w:ascii="Calibri" w:hAnsi="Calibri"/>
          <w:color w:val="000000"/>
          <w:sz w:val="22"/>
          <w:szCs w:val="22"/>
        </w:rPr>
        <w:t>O</w:t>
      </w:r>
      <w:r w:rsidRPr="00A56A4E">
        <w:rPr>
          <w:rFonts w:ascii="Calibri" w:hAnsi="Calibri"/>
          <w:color w:val="000000"/>
          <w:sz w:val="22"/>
          <w:szCs w:val="22"/>
        </w:rPr>
        <w:t xml:space="preserve">: </w:t>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6D9A7BF9" w14:textId="182303D2" w:rsidR="004D5C30" w:rsidRPr="00A56A4E" w:rsidRDefault="004D5C30" w:rsidP="00C917AE">
      <w:pPr>
        <w:ind w:left="567"/>
        <w:jc w:val="both"/>
        <w:rPr>
          <w:rFonts w:ascii="Calibri" w:hAnsi="Calibri"/>
          <w:color w:val="000000"/>
          <w:sz w:val="22"/>
          <w:szCs w:val="22"/>
        </w:rPr>
      </w:pPr>
      <w:r w:rsidRPr="00A56A4E">
        <w:rPr>
          <w:rFonts w:ascii="Calibri" w:hAnsi="Calibri"/>
          <w:color w:val="000000"/>
          <w:sz w:val="22"/>
          <w:szCs w:val="22"/>
        </w:rPr>
        <w:t xml:space="preserve">DIČ: </w:t>
      </w:r>
      <w:r w:rsidR="00DA3411">
        <w:rPr>
          <w:rFonts w:ascii="Calibri" w:hAnsi="Calibri"/>
          <w:color w:val="000000"/>
          <w:sz w:val="22"/>
          <w:szCs w:val="22"/>
        </w:rPr>
        <w:tab/>
      </w:r>
      <w:r w:rsidR="00DA3411">
        <w:rPr>
          <w:rFonts w:ascii="Calibri" w:hAnsi="Calibri"/>
          <w:color w:val="000000"/>
          <w:sz w:val="22"/>
          <w:szCs w:val="22"/>
        </w:rPr>
        <w:tab/>
      </w:r>
      <w:r w:rsidR="00DA3411">
        <w:rPr>
          <w:rFonts w:ascii="Calibri" w:hAnsi="Calibri"/>
          <w:color w:val="000000"/>
          <w:sz w:val="22"/>
          <w:szCs w:val="22"/>
        </w:rPr>
        <w:tab/>
      </w:r>
      <w:r w:rsidR="00DA3411">
        <w:rPr>
          <w:rFonts w:ascii="Calibri" w:hAnsi="Calibri"/>
          <w:color w:val="000000"/>
          <w:sz w:val="22"/>
          <w:szCs w:val="22"/>
        </w:rPr>
        <w:tab/>
      </w:r>
      <w:r w:rsidR="00DA3411">
        <w:rPr>
          <w:rFonts w:ascii="Calibri" w:hAnsi="Calibri"/>
          <w:color w:val="000000"/>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5A92E0CA" w14:textId="77777777" w:rsidR="00E37594" w:rsidRPr="00A56A4E" w:rsidRDefault="00DE73AF" w:rsidP="00C917AE">
      <w:pPr>
        <w:ind w:left="567"/>
        <w:rPr>
          <w:rFonts w:ascii="Calibri" w:hAnsi="Calibri"/>
          <w:i/>
          <w:sz w:val="22"/>
          <w:szCs w:val="22"/>
        </w:rPr>
      </w:pPr>
      <w:r>
        <w:rPr>
          <w:rFonts w:ascii="Calibri" w:hAnsi="Calibri"/>
          <w:i/>
          <w:sz w:val="22"/>
          <w:szCs w:val="22"/>
        </w:rPr>
        <w:t>(</w:t>
      </w:r>
      <w:r w:rsidRPr="002B6AA9">
        <w:rPr>
          <w:rFonts w:ascii="Calibri" w:hAnsi="Calibri"/>
          <w:i/>
          <w:sz w:val="22"/>
          <w:szCs w:val="22"/>
        </w:rPr>
        <w:t>je-li plátcem DPH, případně informace, že není plátcem DPH</w:t>
      </w:r>
      <w:r w:rsidR="00E37594" w:rsidRPr="00A56A4E">
        <w:rPr>
          <w:rFonts w:ascii="Calibri" w:hAnsi="Calibri"/>
          <w:i/>
          <w:sz w:val="22"/>
          <w:szCs w:val="22"/>
        </w:rPr>
        <w:t>)</w:t>
      </w:r>
    </w:p>
    <w:p w14:paraId="4FC688F6" w14:textId="120D0796" w:rsidR="00E37594" w:rsidRPr="00A56A4E" w:rsidRDefault="00E37594" w:rsidP="00C917AE">
      <w:pPr>
        <w:ind w:left="567"/>
        <w:jc w:val="both"/>
        <w:rPr>
          <w:rFonts w:ascii="Calibri" w:hAnsi="Calibri"/>
          <w:sz w:val="22"/>
          <w:szCs w:val="22"/>
        </w:rPr>
      </w:pPr>
      <w:r w:rsidRPr="00A56A4E">
        <w:rPr>
          <w:rFonts w:ascii="Calibri" w:hAnsi="Calibri"/>
          <w:sz w:val="22"/>
          <w:szCs w:val="22"/>
        </w:rPr>
        <w:t>zapsán v </w:t>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r w:rsidR="00AF4A88" w:rsidRPr="00A56A4E">
        <w:rPr>
          <w:rFonts w:ascii="Calibri" w:hAnsi="Calibri"/>
          <w:sz w:val="22"/>
          <w:szCs w:val="22"/>
        </w:rPr>
        <w:t xml:space="preserve"> </w:t>
      </w:r>
      <w:r w:rsidRPr="00A56A4E">
        <w:rPr>
          <w:rFonts w:ascii="Calibri" w:hAnsi="Calibri"/>
          <w:sz w:val="22"/>
          <w:szCs w:val="22"/>
        </w:rPr>
        <w:t xml:space="preserve">(např. v obchodním rejstříku) vedeném </w:t>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r w:rsidR="00AF4A88" w:rsidRPr="00A56A4E">
        <w:rPr>
          <w:rFonts w:ascii="Calibri" w:hAnsi="Calibri"/>
          <w:sz w:val="22"/>
          <w:szCs w:val="22"/>
        </w:rPr>
        <w:t xml:space="preserve"> </w:t>
      </w:r>
      <w:r w:rsidRPr="00A56A4E">
        <w:rPr>
          <w:rFonts w:ascii="Calibri" w:hAnsi="Calibri"/>
          <w:sz w:val="22"/>
          <w:szCs w:val="22"/>
        </w:rPr>
        <w:t xml:space="preserve">(např. Krajským soudem v …) pod </w:t>
      </w:r>
      <w:proofErr w:type="spellStart"/>
      <w:r w:rsidRPr="00A56A4E">
        <w:rPr>
          <w:rFonts w:ascii="Calibri" w:hAnsi="Calibri"/>
          <w:sz w:val="22"/>
          <w:szCs w:val="22"/>
        </w:rPr>
        <w:t>sp</w:t>
      </w:r>
      <w:proofErr w:type="spellEnd"/>
      <w:r w:rsidRPr="00A56A4E">
        <w:rPr>
          <w:rFonts w:ascii="Calibri" w:hAnsi="Calibri"/>
          <w:sz w:val="22"/>
          <w:szCs w:val="22"/>
        </w:rPr>
        <w:t xml:space="preserve">. zn. </w:t>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0E812E92" w14:textId="33DBCA75" w:rsidR="00E37594" w:rsidRPr="00A56A4E" w:rsidRDefault="00E37594" w:rsidP="00C917AE">
      <w:pPr>
        <w:ind w:left="567"/>
        <w:rPr>
          <w:rFonts w:ascii="Calibri" w:hAnsi="Calibri"/>
          <w:sz w:val="22"/>
          <w:szCs w:val="22"/>
        </w:rPr>
      </w:pPr>
      <w:r w:rsidRPr="00A56A4E">
        <w:rPr>
          <w:rFonts w:ascii="Calibri" w:hAnsi="Calibri"/>
          <w:sz w:val="22"/>
          <w:szCs w:val="22"/>
        </w:rPr>
        <w:t>bankovní spojení</w:t>
      </w:r>
      <w:r w:rsidR="00240BE3" w:rsidRPr="00A56A4E">
        <w:rPr>
          <w:rFonts w:ascii="Calibri" w:hAnsi="Calibri"/>
          <w:sz w:val="22"/>
          <w:szCs w:val="22"/>
        </w:rPr>
        <w:t xml:space="preserve"> (číslo účtu)</w:t>
      </w:r>
      <w:r w:rsidRPr="00A56A4E">
        <w:rPr>
          <w:rFonts w:ascii="Calibri" w:hAnsi="Calibri"/>
          <w:sz w:val="22"/>
          <w:szCs w:val="22"/>
        </w:rPr>
        <w:t>:</w:t>
      </w:r>
      <w:r w:rsidRPr="00A56A4E">
        <w:rPr>
          <w:rFonts w:ascii="Calibri" w:hAnsi="Calibri"/>
          <w:sz w:val="22"/>
          <w:szCs w:val="22"/>
        </w:rPr>
        <w:tab/>
      </w:r>
      <w:r w:rsidRPr="00A56A4E">
        <w:rPr>
          <w:rFonts w:ascii="Calibri" w:hAnsi="Calibri"/>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0CE44B6B" w14:textId="2519270C" w:rsidR="00E37594" w:rsidRPr="00A56A4E" w:rsidRDefault="00E37594" w:rsidP="00C917AE">
      <w:pPr>
        <w:ind w:left="567"/>
        <w:rPr>
          <w:rFonts w:ascii="Calibri" w:hAnsi="Calibri"/>
          <w:sz w:val="22"/>
          <w:szCs w:val="22"/>
        </w:rPr>
      </w:pPr>
      <w:r w:rsidRPr="00A56A4E">
        <w:rPr>
          <w:rFonts w:ascii="Calibri" w:hAnsi="Calibri"/>
          <w:sz w:val="22"/>
          <w:szCs w:val="22"/>
        </w:rPr>
        <w:t>e</w:t>
      </w:r>
      <w:r w:rsidR="00D66CAD">
        <w:rPr>
          <w:rFonts w:ascii="Calibri" w:hAnsi="Calibri"/>
          <w:sz w:val="22"/>
          <w:szCs w:val="22"/>
        </w:rPr>
        <w:t>-</w:t>
      </w:r>
      <w:r w:rsidRPr="00A56A4E">
        <w:rPr>
          <w:rFonts w:ascii="Calibri" w:hAnsi="Calibri"/>
          <w:sz w:val="22"/>
          <w:szCs w:val="22"/>
        </w:rPr>
        <w:t>mail:</w:t>
      </w:r>
      <w:r w:rsidRPr="00A56A4E">
        <w:rPr>
          <w:rFonts w:ascii="Calibri" w:hAnsi="Calibri"/>
          <w:sz w:val="22"/>
          <w:szCs w:val="22"/>
        </w:rPr>
        <w:tab/>
      </w:r>
      <w:r w:rsidRPr="00A56A4E">
        <w:rPr>
          <w:rFonts w:ascii="Calibri" w:hAnsi="Calibri"/>
          <w:sz w:val="22"/>
          <w:szCs w:val="22"/>
        </w:rPr>
        <w:tab/>
      </w:r>
      <w:r w:rsidRPr="00A56A4E">
        <w:rPr>
          <w:rFonts w:ascii="Calibri" w:hAnsi="Calibri"/>
          <w:sz w:val="22"/>
          <w:szCs w:val="22"/>
        </w:rPr>
        <w:tab/>
      </w:r>
      <w:r w:rsidRPr="00A56A4E">
        <w:rPr>
          <w:rFonts w:ascii="Calibri" w:hAnsi="Calibri"/>
          <w:sz w:val="22"/>
          <w:szCs w:val="22"/>
        </w:rPr>
        <w:tab/>
      </w:r>
      <w:r w:rsidRPr="00A56A4E">
        <w:rPr>
          <w:rFonts w:ascii="Calibri" w:hAnsi="Calibri"/>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2D2DFA13" w14:textId="77777777" w:rsidR="00544912" w:rsidRPr="00A56A4E" w:rsidRDefault="00544912" w:rsidP="00C917AE">
      <w:pPr>
        <w:tabs>
          <w:tab w:val="left" w:pos="0"/>
        </w:tabs>
        <w:ind w:left="567"/>
        <w:rPr>
          <w:rFonts w:ascii="Calibri" w:hAnsi="Calibri"/>
          <w:bCs/>
          <w:color w:val="000000"/>
          <w:sz w:val="22"/>
          <w:szCs w:val="22"/>
        </w:rPr>
      </w:pPr>
    </w:p>
    <w:p w14:paraId="57DF7934" w14:textId="77777777" w:rsidR="004D5C30" w:rsidRPr="00A56A4E" w:rsidRDefault="004D5C30" w:rsidP="00C917AE">
      <w:pPr>
        <w:tabs>
          <w:tab w:val="left" w:pos="0"/>
        </w:tabs>
        <w:ind w:left="567"/>
        <w:rPr>
          <w:rFonts w:ascii="Calibri" w:hAnsi="Calibri"/>
          <w:bCs/>
          <w:color w:val="000000"/>
          <w:sz w:val="22"/>
          <w:szCs w:val="22"/>
        </w:rPr>
      </w:pPr>
      <w:r w:rsidRPr="00A56A4E">
        <w:rPr>
          <w:rFonts w:ascii="Calibri" w:hAnsi="Calibri"/>
          <w:bCs/>
          <w:color w:val="000000"/>
          <w:sz w:val="22"/>
          <w:szCs w:val="22"/>
        </w:rPr>
        <w:t>(dále jen „</w:t>
      </w:r>
      <w:r w:rsidR="00C917AE" w:rsidRPr="00A56A4E">
        <w:rPr>
          <w:rFonts w:ascii="Calibri" w:hAnsi="Calibri"/>
          <w:b/>
          <w:bCs/>
          <w:i/>
          <w:color w:val="000000"/>
          <w:sz w:val="22"/>
          <w:szCs w:val="22"/>
        </w:rPr>
        <w:t>Zhotovitel</w:t>
      </w:r>
      <w:r w:rsidRPr="00A56A4E">
        <w:rPr>
          <w:rFonts w:ascii="Calibri" w:hAnsi="Calibri"/>
          <w:bCs/>
          <w:color w:val="000000"/>
          <w:sz w:val="22"/>
          <w:szCs w:val="22"/>
        </w:rPr>
        <w:t>“)</w:t>
      </w:r>
    </w:p>
    <w:p w14:paraId="3339929D" w14:textId="77777777" w:rsidR="004D5C30" w:rsidRPr="00A56A4E" w:rsidRDefault="004D5C30" w:rsidP="00C917AE">
      <w:pPr>
        <w:ind w:left="567"/>
        <w:rPr>
          <w:rFonts w:ascii="Calibri" w:hAnsi="Calibri"/>
          <w:i/>
          <w:color w:val="000000"/>
          <w:sz w:val="22"/>
          <w:szCs w:val="22"/>
        </w:rPr>
      </w:pPr>
    </w:p>
    <w:p w14:paraId="42BA58E4" w14:textId="77777777" w:rsidR="004D5C30" w:rsidRPr="00A56A4E" w:rsidRDefault="004D5C30" w:rsidP="00C917AE">
      <w:pPr>
        <w:rPr>
          <w:rFonts w:ascii="Calibri" w:hAnsi="Calibri"/>
          <w:color w:val="000000"/>
          <w:sz w:val="22"/>
          <w:szCs w:val="22"/>
        </w:rPr>
      </w:pPr>
      <w:r w:rsidRPr="00A56A4E">
        <w:rPr>
          <w:rFonts w:ascii="Calibri" w:hAnsi="Calibri"/>
          <w:color w:val="000000"/>
          <w:sz w:val="22"/>
          <w:szCs w:val="22"/>
        </w:rPr>
        <w:t>společně v dalším textu rovněž jen „</w:t>
      </w:r>
      <w:r w:rsidRPr="00A56A4E">
        <w:rPr>
          <w:rFonts w:ascii="Calibri" w:hAnsi="Calibri"/>
          <w:b/>
          <w:i/>
          <w:color w:val="000000"/>
          <w:sz w:val="22"/>
          <w:szCs w:val="22"/>
        </w:rPr>
        <w:t>Smluvní strany</w:t>
      </w:r>
      <w:r w:rsidRPr="00A56A4E">
        <w:rPr>
          <w:rFonts w:ascii="Calibri" w:hAnsi="Calibri"/>
          <w:color w:val="000000"/>
          <w:sz w:val="22"/>
          <w:szCs w:val="22"/>
        </w:rPr>
        <w:t>“</w:t>
      </w:r>
    </w:p>
    <w:p w14:paraId="01F10417" w14:textId="77777777" w:rsidR="004D5C30" w:rsidRPr="00A56A4E" w:rsidRDefault="004D5C30" w:rsidP="00C917AE">
      <w:pPr>
        <w:ind w:left="567"/>
        <w:rPr>
          <w:rFonts w:ascii="Calibri" w:hAnsi="Calibri"/>
          <w:sz w:val="22"/>
          <w:szCs w:val="22"/>
        </w:rPr>
      </w:pPr>
    </w:p>
    <w:p w14:paraId="163690FE" w14:textId="77777777" w:rsidR="00E37594" w:rsidRPr="00A56A4E" w:rsidRDefault="00C917AE" w:rsidP="00C917AE">
      <w:pPr>
        <w:jc w:val="both"/>
        <w:rPr>
          <w:rFonts w:ascii="Calibri" w:hAnsi="Calibri"/>
          <w:sz w:val="22"/>
          <w:szCs w:val="22"/>
        </w:rPr>
      </w:pPr>
      <w:r w:rsidRPr="00A56A4E">
        <w:rPr>
          <w:rFonts w:ascii="Calibri" w:hAnsi="Calibri"/>
          <w:sz w:val="22"/>
          <w:szCs w:val="22"/>
        </w:rPr>
        <w:t xml:space="preserve">uzavřeli </w:t>
      </w:r>
      <w:r w:rsidR="00A779A7">
        <w:rPr>
          <w:rFonts w:ascii="Calibri" w:hAnsi="Calibri"/>
          <w:iCs/>
          <w:sz w:val="22"/>
          <w:szCs w:val="22"/>
        </w:rPr>
        <w:t xml:space="preserve">v souladu se </w:t>
      </w:r>
      <w:r w:rsidRPr="00A56A4E">
        <w:rPr>
          <w:rFonts w:ascii="Calibri" w:hAnsi="Calibri"/>
          <w:iCs/>
          <w:sz w:val="22"/>
          <w:szCs w:val="22"/>
        </w:rPr>
        <w:t>zákon</w:t>
      </w:r>
      <w:r w:rsidR="00A779A7">
        <w:rPr>
          <w:rFonts w:ascii="Calibri" w:hAnsi="Calibri"/>
          <w:iCs/>
          <w:sz w:val="22"/>
          <w:szCs w:val="22"/>
        </w:rPr>
        <w:t>em</w:t>
      </w:r>
      <w:r w:rsidRPr="00A56A4E">
        <w:rPr>
          <w:rFonts w:ascii="Calibri" w:hAnsi="Calibri"/>
          <w:iCs/>
          <w:sz w:val="22"/>
          <w:szCs w:val="22"/>
        </w:rPr>
        <w:t xml:space="preserve"> č. 89/2012 Sb., občanského zákoníku (dále jen „</w:t>
      </w:r>
      <w:r w:rsidRPr="00A56A4E">
        <w:rPr>
          <w:rFonts w:ascii="Calibri" w:hAnsi="Calibri"/>
          <w:b/>
          <w:i/>
          <w:iCs/>
          <w:sz w:val="22"/>
          <w:szCs w:val="22"/>
        </w:rPr>
        <w:t>Občanský zákoník</w:t>
      </w:r>
      <w:r w:rsidRPr="00A56A4E">
        <w:rPr>
          <w:rFonts w:ascii="Calibri" w:hAnsi="Calibri"/>
          <w:iCs/>
          <w:sz w:val="22"/>
          <w:szCs w:val="22"/>
        </w:rPr>
        <w:t xml:space="preserve">“) </w:t>
      </w:r>
      <w:r w:rsidRPr="00A56A4E">
        <w:rPr>
          <w:rFonts w:ascii="Calibri" w:hAnsi="Calibri"/>
          <w:sz w:val="22"/>
          <w:szCs w:val="22"/>
        </w:rPr>
        <w:t xml:space="preserve">tuto smlouvu </w:t>
      </w:r>
      <w:r w:rsidR="00A779A7" w:rsidRPr="00A779A7">
        <w:rPr>
          <w:rFonts w:ascii="Calibri" w:hAnsi="Calibri"/>
          <w:sz w:val="22"/>
          <w:szCs w:val="22"/>
        </w:rPr>
        <w:t xml:space="preserve">na zpracování projektové dokumentace a poskytnutí souvisejících plnění </w:t>
      </w:r>
      <w:r w:rsidRPr="00A56A4E">
        <w:rPr>
          <w:rFonts w:ascii="Calibri" w:hAnsi="Calibri"/>
          <w:sz w:val="22"/>
          <w:szCs w:val="22"/>
        </w:rPr>
        <w:t>(dále jen „</w:t>
      </w:r>
      <w:r w:rsidRPr="00A56A4E">
        <w:rPr>
          <w:rFonts w:ascii="Calibri" w:hAnsi="Calibri"/>
          <w:b/>
          <w:i/>
          <w:sz w:val="22"/>
          <w:szCs w:val="22"/>
        </w:rPr>
        <w:t>Smlouva</w:t>
      </w:r>
      <w:r w:rsidRPr="00A56A4E">
        <w:rPr>
          <w:rFonts w:ascii="Calibri" w:hAnsi="Calibri"/>
          <w:sz w:val="22"/>
          <w:szCs w:val="22"/>
        </w:rPr>
        <w:t>“).</w:t>
      </w:r>
    </w:p>
    <w:p w14:paraId="46652150" w14:textId="77777777" w:rsidR="001E2737" w:rsidRPr="00A56A4E" w:rsidRDefault="001E2737" w:rsidP="00DE73AF">
      <w:pPr>
        <w:jc w:val="both"/>
        <w:rPr>
          <w:rFonts w:ascii="Calibri" w:hAnsi="Calibri"/>
          <w:sz w:val="22"/>
          <w:szCs w:val="22"/>
        </w:rPr>
      </w:pPr>
    </w:p>
    <w:p w14:paraId="30BBDE05" w14:textId="77777777" w:rsidR="00282ABE" w:rsidRPr="00702C21" w:rsidRDefault="00DE73AF" w:rsidP="0081614A">
      <w:pPr>
        <w:pStyle w:val="Nadpis1"/>
        <w:rPr>
          <w:rFonts w:asciiTheme="minorHAnsi" w:hAnsiTheme="minorHAnsi"/>
          <w:szCs w:val="22"/>
        </w:rPr>
      </w:pPr>
      <w:bookmarkStart w:id="5" w:name="_Toc383117510"/>
      <w:bookmarkEnd w:id="0"/>
      <w:r>
        <w:rPr>
          <w:szCs w:val="22"/>
        </w:rPr>
        <w:br w:type="page"/>
      </w:r>
      <w:r w:rsidR="00282ABE" w:rsidRPr="00702C21">
        <w:rPr>
          <w:rFonts w:asciiTheme="minorHAnsi" w:hAnsiTheme="minorHAnsi"/>
          <w:szCs w:val="22"/>
        </w:rPr>
        <w:lastRenderedPageBreak/>
        <w:t xml:space="preserve">ÚVODNÍ </w:t>
      </w:r>
      <w:bookmarkEnd w:id="5"/>
      <w:r w:rsidR="003C4B70" w:rsidRPr="00702C21">
        <w:rPr>
          <w:rFonts w:asciiTheme="minorHAnsi" w:hAnsiTheme="minorHAnsi"/>
          <w:szCs w:val="22"/>
        </w:rPr>
        <w:t>UJEDNÁNÍ</w:t>
      </w:r>
    </w:p>
    <w:p w14:paraId="32412522" w14:textId="77777777" w:rsidR="001E2737" w:rsidRPr="00A56A4E" w:rsidRDefault="001E2737" w:rsidP="0081614A">
      <w:pPr>
        <w:keepNext/>
        <w:keepLines/>
        <w:ind w:left="567"/>
        <w:rPr>
          <w:rFonts w:ascii="Calibri" w:hAnsi="Calibri"/>
          <w:sz w:val="22"/>
          <w:szCs w:val="22"/>
          <w:lang w:eastAsia="ar-SA"/>
        </w:rPr>
      </w:pPr>
    </w:p>
    <w:p w14:paraId="083A4F7D" w14:textId="52B051B1" w:rsidR="008A0CEE" w:rsidRPr="0081614A" w:rsidRDefault="00C917AE" w:rsidP="00FE25EE">
      <w:pPr>
        <w:pStyle w:val="Odstavecseseznamem"/>
        <w:keepNext/>
        <w:keepLines/>
        <w:numPr>
          <w:ilvl w:val="0"/>
          <w:numId w:val="13"/>
        </w:numPr>
        <w:rPr>
          <w:rFonts w:ascii="Calibri" w:hAnsi="Calibri"/>
          <w:sz w:val="22"/>
          <w:szCs w:val="22"/>
          <w:u w:val="single"/>
        </w:rPr>
      </w:pPr>
      <w:r w:rsidRPr="008A0CEE">
        <w:rPr>
          <w:rFonts w:ascii="Calibri" w:hAnsi="Calibri"/>
          <w:color w:val="000000"/>
          <w:sz w:val="22"/>
          <w:szCs w:val="22"/>
        </w:rPr>
        <w:t>S</w:t>
      </w:r>
      <w:r w:rsidR="00282ABE" w:rsidRPr="008A0CEE">
        <w:rPr>
          <w:rFonts w:ascii="Calibri" w:hAnsi="Calibri"/>
          <w:color w:val="000000"/>
          <w:sz w:val="22"/>
          <w:szCs w:val="22"/>
        </w:rPr>
        <w:t xml:space="preserve">mlouva je uzavřena na základě výsledků zadávacího řízení </w:t>
      </w:r>
      <w:r w:rsidR="00FB7823" w:rsidRPr="008A0CEE">
        <w:rPr>
          <w:rFonts w:ascii="Calibri" w:hAnsi="Calibri"/>
          <w:color w:val="000000"/>
          <w:sz w:val="22"/>
          <w:szCs w:val="22"/>
        </w:rPr>
        <w:t>(dále jen „</w:t>
      </w:r>
      <w:r w:rsidR="00FB7823" w:rsidRPr="008A0CEE">
        <w:rPr>
          <w:rFonts w:ascii="Calibri" w:hAnsi="Calibri"/>
          <w:b/>
          <w:i/>
          <w:color w:val="000000"/>
          <w:sz w:val="22"/>
          <w:szCs w:val="22"/>
        </w:rPr>
        <w:t>Řízení</w:t>
      </w:r>
      <w:r w:rsidR="002D0E59" w:rsidRPr="008A0CEE">
        <w:rPr>
          <w:rFonts w:ascii="Calibri" w:hAnsi="Calibri"/>
          <w:b/>
          <w:i/>
          <w:color w:val="000000"/>
          <w:sz w:val="22"/>
          <w:szCs w:val="22"/>
        </w:rPr>
        <w:t xml:space="preserve"> veřejné zakázky</w:t>
      </w:r>
      <w:r w:rsidR="00FB7823" w:rsidRPr="008A0CEE">
        <w:rPr>
          <w:rFonts w:ascii="Calibri" w:hAnsi="Calibri"/>
          <w:color w:val="000000"/>
          <w:sz w:val="22"/>
          <w:szCs w:val="22"/>
        </w:rPr>
        <w:t xml:space="preserve">“) </w:t>
      </w:r>
      <w:r w:rsidR="00282ABE" w:rsidRPr="008A0CEE">
        <w:rPr>
          <w:rFonts w:ascii="Calibri" w:hAnsi="Calibri"/>
          <w:color w:val="000000"/>
          <w:sz w:val="22"/>
          <w:szCs w:val="22"/>
        </w:rPr>
        <w:t xml:space="preserve">veřejné zakázky s názvem </w:t>
      </w:r>
      <w:r w:rsidR="00282ABE" w:rsidRPr="003043F1">
        <w:rPr>
          <w:rFonts w:ascii="Calibri" w:hAnsi="Calibri"/>
          <w:color w:val="000000"/>
          <w:sz w:val="22"/>
          <w:szCs w:val="22"/>
        </w:rPr>
        <w:t>„</w:t>
      </w:r>
      <w:r w:rsidR="00754E75" w:rsidRPr="00754E75">
        <w:rPr>
          <w:rFonts w:ascii="Calibri" w:hAnsi="Calibri"/>
          <w:color w:val="000000"/>
          <w:sz w:val="22"/>
          <w:szCs w:val="22"/>
        </w:rPr>
        <w:t xml:space="preserve">Projektová dokumentace </w:t>
      </w:r>
      <w:r w:rsidR="007D424B">
        <w:rPr>
          <w:rFonts w:ascii="Calibri" w:hAnsi="Calibri"/>
          <w:color w:val="000000"/>
          <w:sz w:val="22"/>
          <w:szCs w:val="22"/>
        </w:rPr>
        <w:t>OKM</w:t>
      </w:r>
      <w:ins w:id="6" w:author="Milan Pavlun" w:date="2025-09-28T11:43:00Z" w16du:dateUtc="2025-09-28T09:43:00Z">
        <w:r w:rsidR="00666DDF">
          <w:rPr>
            <w:rFonts w:ascii="Calibri" w:hAnsi="Calibri"/>
            <w:color w:val="000000"/>
            <w:sz w:val="22"/>
            <w:szCs w:val="22"/>
          </w:rPr>
          <w:t xml:space="preserve"> II</w:t>
        </w:r>
      </w:ins>
      <w:r w:rsidR="00282ABE" w:rsidRPr="003043F1">
        <w:rPr>
          <w:rFonts w:ascii="Calibri" w:hAnsi="Calibri"/>
          <w:color w:val="000000"/>
          <w:sz w:val="22"/>
          <w:szCs w:val="22"/>
        </w:rPr>
        <w:t>“</w:t>
      </w:r>
      <w:r w:rsidR="00282ABE" w:rsidRPr="008A0CEE">
        <w:rPr>
          <w:rFonts w:ascii="Calibri" w:hAnsi="Calibri"/>
          <w:color w:val="000000"/>
          <w:sz w:val="22"/>
          <w:szCs w:val="22"/>
        </w:rPr>
        <w:t xml:space="preserve">, </w:t>
      </w:r>
      <w:r w:rsidR="00282ABE" w:rsidRPr="00966155">
        <w:rPr>
          <w:rFonts w:ascii="Calibri" w:hAnsi="Calibri"/>
          <w:sz w:val="22"/>
          <w:szCs w:val="22"/>
        </w:rPr>
        <w:t>(dále jen „</w:t>
      </w:r>
      <w:r w:rsidR="00705B71" w:rsidRPr="00966155">
        <w:rPr>
          <w:rFonts w:ascii="Calibri" w:hAnsi="Calibri"/>
          <w:b/>
          <w:i/>
          <w:sz w:val="22"/>
          <w:szCs w:val="22"/>
        </w:rPr>
        <w:t>V</w:t>
      </w:r>
      <w:r w:rsidR="00282ABE" w:rsidRPr="00966155">
        <w:rPr>
          <w:rFonts w:ascii="Calibri" w:hAnsi="Calibri"/>
          <w:b/>
          <w:i/>
          <w:sz w:val="22"/>
          <w:szCs w:val="22"/>
        </w:rPr>
        <w:t>eřejná zakázka</w:t>
      </w:r>
      <w:r w:rsidR="00282ABE" w:rsidRPr="00966155">
        <w:rPr>
          <w:rFonts w:ascii="Calibri" w:hAnsi="Calibri"/>
          <w:sz w:val="22"/>
          <w:szCs w:val="22"/>
        </w:rPr>
        <w:t xml:space="preserve">“). Jednotlivá </w:t>
      </w:r>
      <w:r w:rsidR="003C4B70" w:rsidRPr="00966155">
        <w:rPr>
          <w:rFonts w:ascii="Calibri" w:hAnsi="Calibri"/>
          <w:sz w:val="22"/>
          <w:szCs w:val="22"/>
        </w:rPr>
        <w:t>ujednání</w:t>
      </w:r>
      <w:r w:rsidR="00282ABE" w:rsidRPr="00966155">
        <w:rPr>
          <w:rFonts w:ascii="Calibri" w:hAnsi="Calibri"/>
          <w:sz w:val="22"/>
          <w:szCs w:val="22"/>
        </w:rPr>
        <w:t xml:space="preserve"> </w:t>
      </w:r>
      <w:r w:rsidRPr="00966155">
        <w:rPr>
          <w:rFonts w:ascii="Calibri" w:hAnsi="Calibri"/>
          <w:sz w:val="22"/>
          <w:szCs w:val="22"/>
        </w:rPr>
        <w:t>S</w:t>
      </w:r>
      <w:r w:rsidR="00282ABE" w:rsidRPr="00966155">
        <w:rPr>
          <w:rFonts w:ascii="Calibri" w:hAnsi="Calibri"/>
          <w:sz w:val="22"/>
          <w:szCs w:val="22"/>
        </w:rPr>
        <w:t xml:space="preserve">mlouvy tak budou vykládána v souladu se zadávacími podmínkami </w:t>
      </w:r>
      <w:r w:rsidR="00705B71" w:rsidRPr="00966155">
        <w:rPr>
          <w:rFonts w:ascii="Calibri" w:hAnsi="Calibri"/>
          <w:sz w:val="22"/>
          <w:szCs w:val="22"/>
        </w:rPr>
        <w:t>V</w:t>
      </w:r>
      <w:r w:rsidR="00282ABE" w:rsidRPr="00966155">
        <w:rPr>
          <w:rFonts w:ascii="Calibri" w:hAnsi="Calibri"/>
          <w:sz w:val="22"/>
          <w:szCs w:val="22"/>
        </w:rPr>
        <w:t>eřejné zakázky</w:t>
      </w:r>
      <w:r w:rsidR="008A0CEE" w:rsidRPr="00966155">
        <w:rPr>
          <w:rFonts w:ascii="Calibri" w:hAnsi="Calibri"/>
          <w:sz w:val="22"/>
          <w:szCs w:val="22"/>
        </w:rPr>
        <w:t xml:space="preserve"> a nabídkou Zhotovitele podanou do Řízení veřejné zakázky</w:t>
      </w:r>
      <w:r w:rsidR="00282ABE" w:rsidRPr="00966155">
        <w:rPr>
          <w:rFonts w:ascii="Calibri" w:hAnsi="Calibri"/>
          <w:sz w:val="22"/>
          <w:szCs w:val="22"/>
        </w:rPr>
        <w:t>.</w:t>
      </w:r>
    </w:p>
    <w:p w14:paraId="4008227C" w14:textId="77777777" w:rsidR="0081614A" w:rsidRPr="0081614A" w:rsidRDefault="0081614A" w:rsidP="0042115E">
      <w:pPr>
        <w:pStyle w:val="Odstavecseseznamem"/>
        <w:ind w:left="567"/>
        <w:jc w:val="both"/>
        <w:rPr>
          <w:rFonts w:ascii="Calibri" w:hAnsi="Calibri"/>
          <w:sz w:val="22"/>
          <w:szCs w:val="22"/>
          <w:u w:val="single"/>
        </w:rPr>
      </w:pPr>
    </w:p>
    <w:p w14:paraId="131FD21B" w14:textId="44BCB1BE" w:rsidR="0081614A" w:rsidRPr="0081614A" w:rsidRDefault="0081614A" w:rsidP="0042115E">
      <w:pPr>
        <w:pStyle w:val="Odstavecseseznamem"/>
        <w:numPr>
          <w:ilvl w:val="0"/>
          <w:numId w:val="13"/>
        </w:numPr>
        <w:jc w:val="both"/>
        <w:rPr>
          <w:rFonts w:ascii="Calibri" w:hAnsi="Calibri"/>
          <w:sz w:val="22"/>
          <w:szCs w:val="22"/>
        </w:rPr>
      </w:pPr>
      <w:r w:rsidRPr="0081614A">
        <w:rPr>
          <w:rFonts w:ascii="Calibri" w:hAnsi="Calibri"/>
          <w:sz w:val="22"/>
          <w:szCs w:val="22"/>
        </w:rPr>
        <w:t xml:space="preserve">Účelem </w:t>
      </w:r>
      <w:r>
        <w:rPr>
          <w:rFonts w:ascii="Calibri" w:hAnsi="Calibri"/>
          <w:sz w:val="22"/>
          <w:szCs w:val="22"/>
        </w:rPr>
        <w:t>S</w:t>
      </w:r>
      <w:r w:rsidR="00912198">
        <w:rPr>
          <w:rFonts w:ascii="Calibri" w:hAnsi="Calibri"/>
          <w:sz w:val="22"/>
          <w:szCs w:val="22"/>
        </w:rPr>
        <w:t xml:space="preserve">mlouvy je obstarat pro Objednatele </w:t>
      </w:r>
      <w:r w:rsidRPr="0081614A">
        <w:rPr>
          <w:rFonts w:ascii="Calibri" w:hAnsi="Calibri"/>
          <w:sz w:val="22"/>
          <w:szCs w:val="22"/>
        </w:rPr>
        <w:t xml:space="preserve">vypracování </w:t>
      </w:r>
      <w:r w:rsidR="006611FA">
        <w:rPr>
          <w:rFonts w:ascii="Calibri" w:hAnsi="Calibri"/>
          <w:sz w:val="22"/>
          <w:szCs w:val="22"/>
        </w:rPr>
        <w:t>p</w:t>
      </w:r>
      <w:r w:rsidRPr="0081614A">
        <w:rPr>
          <w:rFonts w:ascii="Calibri" w:hAnsi="Calibri"/>
          <w:sz w:val="22"/>
          <w:szCs w:val="22"/>
        </w:rPr>
        <w:t xml:space="preserve">rojektové dokumentace </w:t>
      </w:r>
      <w:r w:rsidR="00F41304">
        <w:rPr>
          <w:rFonts w:ascii="Calibri" w:hAnsi="Calibri"/>
          <w:sz w:val="22"/>
          <w:szCs w:val="22"/>
        </w:rPr>
        <w:t>v dále specifikovaných stupních</w:t>
      </w:r>
      <w:r w:rsidRPr="0081614A">
        <w:rPr>
          <w:rFonts w:ascii="Calibri" w:hAnsi="Calibri"/>
          <w:sz w:val="22"/>
          <w:szCs w:val="22"/>
        </w:rPr>
        <w:t xml:space="preserve"> </w:t>
      </w:r>
      <w:r w:rsidR="00184E16">
        <w:rPr>
          <w:rFonts w:ascii="Calibri" w:hAnsi="Calibri"/>
          <w:sz w:val="22"/>
          <w:szCs w:val="22"/>
        </w:rPr>
        <w:t>(dále jen „</w:t>
      </w:r>
      <w:r w:rsidR="00184E16" w:rsidRPr="00184E16">
        <w:rPr>
          <w:rFonts w:ascii="Calibri" w:hAnsi="Calibri"/>
          <w:b/>
          <w:i/>
          <w:sz w:val="22"/>
          <w:szCs w:val="22"/>
        </w:rPr>
        <w:t>Projektová dokumentace</w:t>
      </w:r>
      <w:r w:rsidR="00184E16">
        <w:rPr>
          <w:rFonts w:ascii="Calibri" w:hAnsi="Calibri"/>
          <w:sz w:val="22"/>
          <w:szCs w:val="22"/>
        </w:rPr>
        <w:t xml:space="preserve">“) </w:t>
      </w:r>
      <w:r w:rsidR="009B34BC">
        <w:rPr>
          <w:rFonts w:ascii="Calibri" w:hAnsi="Calibri"/>
          <w:sz w:val="22"/>
          <w:szCs w:val="22"/>
        </w:rPr>
        <w:t xml:space="preserve">pro </w:t>
      </w:r>
      <w:r w:rsidRPr="0081614A">
        <w:rPr>
          <w:rFonts w:ascii="Calibri" w:hAnsi="Calibri"/>
          <w:sz w:val="22"/>
          <w:szCs w:val="22"/>
        </w:rPr>
        <w:t>stavb</w:t>
      </w:r>
      <w:r w:rsidR="0042115E">
        <w:rPr>
          <w:rFonts w:ascii="Calibri" w:hAnsi="Calibri"/>
          <w:sz w:val="22"/>
          <w:szCs w:val="22"/>
        </w:rPr>
        <w:t xml:space="preserve">u </w:t>
      </w:r>
      <w:r w:rsidR="0042115E" w:rsidRPr="003043F1">
        <w:rPr>
          <w:rFonts w:ascii="Calibri" w:hAnsi="Calibri"/>
          <w:sz w:val="22"/>
          <w:szCs w:val="22"/>
        </w:rPr>
        <w:t>„</w:t>
      </w:r>
      <w:r w:rsidR="00754E75" w:rsidRPr="00754E75">
        <w:rPr>
          <w:rFonts w:ascii="Calibri" w:hAnsi="Calibri"/>
          <w:sz w:val="22"/>
          <w:szCs w:val="22"/>
        </w:rPr>
        <w:t xml:space="preserve">Projektová dokumentace </w:t>
      </w:r>
      <w:r w:rsidR="007D424B">
        <w:rPr>
          <w:rFonts w:ascii="Calibri" w:hAnsi="Calibri"/>
          <w:sz w:val="22"/>
          <w:szCs w:val="22"/>
        </w:rPr>
        <w:t>OKM</w:t>
      </w:r>
      <w:ins w:id="7" w:author="Milan Pavlun" w:date="2025-09-28T11:44:00Z" w16du:dateUtc="2025-09-28T09:44:00Z">
        <w:r w:rsidR="00666DDF">
          <w:rPr>
            <w:rFonts w:ascii="Calibri" w:hAnsi="Calibri"/>
            <w:sz w:val="22"/>
            <w:szCs w:val="22"/>
          </w:rPr>
          <w:t xml:space="preserve"> II</w:t>
        </w:r>
      </w:ins>
      <w:r w:rsidR="0042115E" w:rsidRPr="003043F1">
        <w:rPr>
          <w:rFonts w:ascii="Calibri" w:hAnsi="Calibri"/>
          <w:sz w:val="22"/>
          <w:szCs w:val="22"/>
        </w:rPr>
        <w:t>“</w:t>
      </w:r>
      <w:r w:rsidRPr="0081614A">
        <w:rPr>
          <w:rFonts w:ascii="Calibri" w:hAnsi="Calibri"/>
          <w:sz w:val="22"/>
          <w:szCs w:val="22"/>
        </w:rPr>
        <w:t xml:space="preserve"> (dále jen „</w:t>
      </w:r>
      <w:r w:rsidR="0042115E" w:rsidRPr="0042115E">
        <w:rPr>
          <w:rFonts w:ascii="Calibri" w:hAnsi="Calibri"/>
          <w:b/>
          <w:i/>
          <w:sz w:val="22"/>
          <w:szCs w:val="22"/>
        </w:rPr>
        <w:t>S</w:t>
      </w:r>
      <w:r w:rsidRPr="0081614A">
        <w:rPr>
          <w:rFonts w:ascii="Calibri" w:hAnsi="Calibri"/>
          <w:b/>
          <w:i/>
          <w:sz w:val="22"/>
          <w:szCs w:val="22"/>
        </w:rPr>
        <w:t>tavba</w:t>
      </w:r>
      <w:r w:rsidRPr="0081614A">
        <w:rPr>
          <w:rFonts w:ascii="Calibri" w:hAnsi="Calibri"/>
          <w:sz w:val="22"/>
          <w:szCs w:val="22"/>
        </w:rPr>
        <w:t xml:space="preserve">“), </w:t>
      </w:r>
      <w:r w:rsidR="00912198">
        <w:rPr>
          <w:rFonts w:ascii="Calibri" w:hAnsi="Calibri"/>
          <w:sz w:val="22"/>
          <w:szCs w:val="22"/>
        </w:rPr>
        <w:t>zajištění s </w:t>
      </w:r>
      <w:r w:rsidR="00532BD9">
        <w:rPr>
          <w:rFonts w:ascii="Calibri" w:hAnsi="Calibri"/>
          <w:sz w:val="22"/>
          <w:szCs w:val="22"/>
        </w:rPr>
        <w:t>ní</w:t>
      </w:r>
      <w:r w:rsidR="00912198">
        <w:rPr>
          <w:rFonts w:ascii="Calibri" w:hAnsi="Calibri"/>
          <w:sz w:val="22"/>
          <w:szCs w:val="22"/>
        </w:rPr>
        <w:t xml:space="preserve"> </w:t>
      </w:r>
      <w:r w:rsidR="009B34BC">
        <w:rPr>
          <w:rFonts w:ascii="Calibri" w:hAnsi="Calibri"/>
          <w:sz w:val="22"/>
          <w:szCs w:val="22"/>
        </w:rPr>
        <w:t xml:space="preserve">související inženýrské činnosti, </w:t>
      </w:r>
      <w:r w:rsidR="00BA4024">
        <w:rPr>
          <w:rFonts w:ascii="Calibri" w:hAnsi="Calibri"/>
          <w:sz w:val="22"/>
          <w:szCs w:val="22"/>
        </w:rPr>
        <w:t xml:space="preserve">zejména </w:t>
      </w:r>
      <w:r w:rsidRPr="0081614A">
        <w:rPr>
          <w:rFonts w:ascii="Calibri" w:hAnsi="Calibri"/>
          <w:sz w:val="22"/>
          <w:szCs w:val="22"/>
        </w:rPr>
        <w:t>získání na n</w:t>
      </w:r>
      <w:r w:rsidR="00532BD9">
        <w:rPr>
          <w:rFonts w:ascii="Calibri" w:hAnsi="Calibri"/>
          <w:sz w:val="22"/>
          <w:szCs w:val="22"/>
        </w:rPr>
        <w:t>i</w:t>
      </w:r>
      <w:r w:rsidRPr="0081614A">
        <w:rPr>
          <w:rFonts w:ascii="Calibri" w:hAnsi="Calibri"/>
          <w:sz w:val="22"/>
          <w:szCs w:val="22"/>
        </w:rPr>
        <w:t xml:space="preserve"> navazující správní rozhodnutí</w:t>
      </w:r>
      <w:r w:rsidR="00BA4024">
        <w:rPr>
          <w:rFonts w:ascii="Calibri" w:hAnsi="Calibri"/>
          <w:sz w:val="22"/>
          <w:szCs w:val="22"/>
        </w:rPr>
        <w:t>,</w:t>
      </w:r>
      <w:r w:rsidRPr="0081614A">
        <w:rPr>
          <w:rFonts w:ascii="Calibri" w:hAnsi="Calibri"/>
          <w:sz w:val="22"/>
          <w:szCs w:val="22"/>
        </w:rPr>
        <w:t xml:space="preserve"> a dále </w:t>
      </w:r>
      <w:r w:rsidR="0042115E">
        <w:rPr>
          <w:rFonts w:ascii="Calibri" w:hAnsi="Calibri"/>
          <w:sz w:val="22"/>
          <w:szCs w:val="22"/>
        </w:rPr>
        <w:t>poskytnutí součinnosti při výběru zhotovitele S</w:t>
      </w:r>
      <w:r w:rsidRPr="0081614A">
        <w:rPr>
          <w:rFonts w:ascii="Calibri" w:hAnsi="Calibri"/>
          <w:sz w:val="22"/>
          <w:szCs w:val="22"/>
        </w:rPr>
        <w:t>tavby</w:t>
      </w:r>
      <w:r w:rsidR="00416940">
        <w:rPr>
          <w:rFonts w:ascii="Calibri" w:hAnsi="Calibri"/>
          <w:sz w:val="22"/>
          <w:szCs w:val="22"/>
        </w:rPr>
        <w:t xml:space="preserve"> a poskytnutí dozoru</w:t>
      </w:r>
      <w:r w:rsidR="009F2960">
        <w:rPr>
          <w:rFonts w:ascii="Calibri" w:hAnsi="Calibri"/>
          <w:sz w:val="22"/>
          <w:szCs w:val="22"/>
        </w:rPr>
        <w:t xml:space="preserve"> projektanta</w:t>
      </w:r>
      <w:r w:rsidR="00416940">
        <w:rPr>
          <w:rFonts w:ascii="Calibri" w:hAnsi="Calibri"/>
          <w:sz w:val="22"/>
          <w:szCs w:val="22"/>
        </w:rPr>
        <w:t xml:space="preserve"> </w:t>
      </w:r>
      <w:r w:rsidR="00A27FC3">
        <w:rPr>
          <w:rFonts w:ascii="Calibri" w:hAnsi="Calibri"/>
          <w:sz w:val="22"/>
          <w:szCs w:val="22"/>
        </w:rPr>
        <w:t>po dobu realizace stavby</w:t>
      </w:r>
      <w:r w:rsidR="00E0170A">
        <w:rPr>
          <w:rFonts w:ascii="Calibri" w:hAnsi="Calibri"/>
          <w:sz w:val="22"/>
          <w:szCs w:val="22"/>
        </w:rPr>
        <w:t>.</w:t>
      </w:r>
    </w:p>
    <w:p w14:paraId="1D4ABEA9" w14:textId="77777777" w:rsidR="001E2737" w:rsidRPr="00A56A4E" w:rsidRDefault="001E2737" w:rsidP="00587C7B">
      <w:pPr>
        <w:pStyle w:val="Nadpis1"/>
        <w:keepNext w:val="0"/>
        <w:keepLines w:val="0"/>
        <w:numPr>
          <w:ilvl w:val="0"/>
          <w:numId w:val="0"/>
        </w:numPr>
        <w:jc w:val="both"/>
        <w:rPr>
          <w:b w:val="0"/>
          <w:szCs w:val="22"/>
        </w:rPr>
      </w:pPr>
      <w:bookmarkStart w:id="8" w:name="_Toc380671100"/>
    </w:p>
    <w:p w14:paraId="578108F9" w14:textId="77777777" w:rsidR="007F22C9" w:rsidRPr="00023728" w:rsidRDefault="007F22C9" w:rsidP="0081614A">
      <w:pPr>
        <w:pStyle w:val="Nadpis1"/>
        <w:rPr>
          <w:szCs w:val="22"/>
        </w:rPr>
      </w:pPr>
      <w:bookmarkStart w:id="9" w:name="_Toc383117511"/>
      <w:r w:rsidRPr="00023728">
        <w:rPr>
          <w:szCs w:val="22"/>
        </w:rPr>
        <w:t xml:space="preserve">PŘEDMĚT </w:t>
      </w:r>
      <w:bookmarkEnd w:id="8"/>
      <w:bookmarkEnd w:id="9"/>
      <w:r w:rsidR="00E95834" w:rsidRPr="00023728">
        <w:rPr>
          <w:szCs w:val="22"/>
        </w:rPr>
        <w:t>SMLOUVY</w:t>
      </w:r>
    </w:p>
    <w:p w14:paraId="0C421F69" w14:textId="77777777" w:rsidR="001E2737" w:rsidRPr="00D318D7" w:rsidRDefault="001E2737" w:rsidP="00587C7B">
      <w:pPr>
        <w:keepNext/>
        <w:keepLines/>
        <w:jc w:val="both"/>
        <w:rPr>
          <w:rFonts w:ascii="Calibri" w:hAnsi="Calibri"/>
          <w:sz w:val="22"/>
          <w:szCs w:val="22"/>
          <w:highlight w:val="yellow"/>
        </w:rPr>
      </w:pPr>
    </w:p>
    <w:p w14:paraId="5FBBC8A6" w14:textId="77777777" w:rsidR="00023728" w:rsidRPr="00184E16" w:rsidRDefault="00E95834" w:rsidP="0081614A">
      <w:pPr>
        <w:keepNext/>
        <w:keepLines/>
        <w:numPr>
          <w:ilvl w:val="0"/>
          <w:numId w:val="13"/>
        </w:numPr>
        <w:jc w:val="both"/>
        <w:rPr>
          <w:rFonts w:ascii="Calibri" w:hAnsi="Calibri"/>
          <w:sz w:val="22"/>
          <w:szCs w:val="22"/>
        </w:rPr>
      </w:pPr>
      <w:r w:rsidRPr="00023728">
        <w:rPr>
          <w:rFonts w:ascii="Calibri" w:hAnsi="Calibri"/>
          <w:sz w:val="22"/>
          <w:szCs w:val="22"/>
        </w:rPr>
        <w:t xml:space="preserve">Zhotovitel se zavazuje provést na svůj náklad </w:t>
      </w:r>
      <w:r w:rsidRPr="00184E16">
        <w:rPr>
          <w:rFonts w:ascii="Calibri" w:hAnsi="Calibri"/>
          <w:sz w:val="22"/>
          <w:szCs w:val="22"/>
        </w:rPr>
        <w:t>a nebezpečí ve sjednaném termínu pro Objednatele dále specifikované dílo (dále jen „</w:t>
      </w:r>
      <w:r w:rsidRPr="00184E16">
        <w:rPr>
          <w:rFonts w:ascii="Calibri" w:hAnsi="Calibri"/>
          <w:b/>
          <w:i/>
          <w:sz w:val="22"/>
          <w:szCs w:val="22"/>
        </w:rPr>
        <w:t>Dílo</w:t>
      </w:r>
      <w:r w:rsidRPr="00184E16">
        <w:rPr>
          <w:rFonts w:ascii="Calibri" w:hAnsi="Calibri"/>
          <w:sz w:val="22"/>
          <w:szCs w:val="22"/>
        </w:rPr>
        <w:t>“)</w:t>
      </w:r>
      <w:r w:rsidR="00023728" w:rsidRPr="00184E16">
        <w:rPr>
          <w:rFonts w:ascii="Calibri" w:hAnsi="Calibri"/>
          <w:sz w:val="22"/>
          <w:szCs w:val="22"/>
        </w:rPr>
        <w:t xml:space="preserve"> a poskytnout Objednateli dále specifikovaná související plnění (dále jen „</w:t>
      </w:r>
      <w:r w:rsidR="00023728" w:rsidRPr="00184E16">
        <w:rPr>
          <w:rFonts w:ascii="Calibri" w:hAnsi="Calibri"/>
          <w:b/>
          <w:i/>
          <w:sz w:val="22"/>
          <w:szCs w:val="22"/>
        </w:rPr>
        <w:t>Související plnění</w:t>
      </w:r>
      <w:r w:rsidR="00023728" w:rsidRPr="00184E16">
        <w:rPr>
          <w:rFonts w:ascii="Calibri" w:hAnsi="Calibri"/>
          <w:sz w:val="22"/>
          <w:szCs w:val="22"/>
        </w:rPr>
        <w:t>“).</w:t>
      </w:r>
    </w:p>
    <w:p w14:paraId="420D6969" w14:textId="77777777" w:rsidR="00023728" w:rsidRPr="00184E16" w:rsidRDefault="00023728" w:rsidP="00023728">
      <w:pPr>
        <w:ind w:left="567"/>
        <w:jc w:val="both"/>
        <w:rPr>
          <w:rFonts w:ascii="Calibri" w:hAnsi="Calibri"/>
          <w:sz w:val="22"/>
          <w:szCs w:val="22"/>
        </w:rPr>
      </w:pPr>
    </w:p>
    <w:p w14:paraId="1791CA92" w14:textId="77777777" w:rsidR="00631380" w:rsidRPr="00023728" w:rsidRDefault="00E95834" w:rsidP="00E3218B">
      <w:pPr>
        <w:numPr>
          <w:ilvl w:val="0"/>
          <w:numId w:val="13"/>
        </w:numPr>
        <w:jc w:val="both"/>
        <w:rPr>
          <w:rFonts w:ascii="Calibri" w:hAnsi="Calibri"/>
          <w:sz w:val="22"/>
          <w:szCs w:val="22"/>
        </w:rPr>
      </w:pPr>
      <w:r w:rsidRPr="00184E16">
        <w:rPr>
          <w:rFonts w:ascii="Calibri" w:hAnsi="Calibri"/>
          <w:sz w:val="22"/>
          <w:szCs w:val="22"/>
        </w:rPr>
        <w:t xml:space="preserve">Objednatel se zavazuje </w:t>
      </w:r>
      <w:r w:rsidR="00023728" w:rsidRPr="00184E16">
        <w:rPr>
          <w:rFonts w:ascii="Calibri" w:hAnsi="Calibri"/>
          <w:sz w:val="22"/>
          <w:szCs w:val="22"/>
        </w:rPr>
        <w:t xml:space="preserve">převzít </w:t>
      </w:r>
      <w:r w:rsidRPr="00184E16">
        <w:rPr>
          <w:rFonts w:ascii="Calibri" w:hAnsi="Calibri"/>
          <w:sz w:val="22"/>
          <w:szCs w:val="22"/>
        </w:rPr>
        <w:t>dokončené Dílo</w:t>
      </w:r>
      <w:r w:rsidR="0081614A" w:rsidRPr="00184E16">
        <w:rPr>
          <w:rFonts w:ascii="Calibri" w:hAnsi="Calibri"/>
          <w:sz w:val="22"/>
          <w:szCs w:val="22"/>
        </w:rPr>
        <w:t>,</w:t>
      </w:r>
      <w:r w:rsidR="00023728" w:rsidRPr="00184E16">
        <w:rPr>
          <w:rFonts w:ascii="Calibri" w:hAnsi="Calibri"/>
          <w:sz w:val="22"/>
          <w:szCs w:val="22"/>
        </w:rPr>
        <w:t xml:space="preserve"> přijmout poskytnutá Související plnění </w:t>
      </w:r>
      <w:r w:rsidRPr="00184E16">
        <w:rPr>
          <w:rFonts w:ascii="Calibri" w:hAnsi="Calibri"/>
          <w:sz w:val="22"/>
          <w:szCs w:val="22"/>
        </w:rPr>
        <w:t>a zaplatit</w:t>
      </w:r>
      <w:r w:rsidRPr="00023728">
        <w:rPr>
          <w:rFonts w:ascii="Calibri" w:hAnsi="Calibri"/>
          <w:sz w:val="22"/>
          <w:szCs w:val="22"/>
        </w:rPr>
        <w:t xml:space="preserve"> </w:t>
      </w:r>
      <w:r w:rsidR="00023728" w:rsidRPr="00023728">
        <w:rPr>
          <w:rFonts w:ascii="Calibri" w:hAnsi="Calibri"/>
          <w:sz w:val="22"/>
          <w:szCs w:val="22"/>
        </w:rPr>
        <w:t xml:space="preserve">Zhotoviteli </w:t>
      </w:r>
      <w:r w:rsidRPr="00023728">
        <w:rPr>
          <w:rFonts w:ascii="Calibri" w:hAnsi="Calibri"/>
          <w:sz w:val="22"/>
          <w:szCs w:val="22"/>
        </w:rPr>
        <w:t>sjednanou cenu</w:t>
      </w:r>
      <w:r w:rsidR="00023728">
        <w:rPr>
          <w:rFonts w:ascii="Calibri" w:hAnsi="Calibri"/>
          <w:sz w:val="22"/>
          <w:szCs w:val="22"/>
        </w:rPr>
        <w:t xml:space="preserve"> </w:t>
      </w:r>
      <w:r w:rsidR="00023728" w:rsidRPr="00AF490E">
        <w:rPr>
          <w:rFonts w:ascii="Calibri" w:hAnsi="Calibri"/>
          <w:sz w:val="22"/>
          <w:szCs w:val="22"/>
        </w:rPr>
        <w:t>a příslušnou DPH, je-li Z</w:t>
      </w:r>
      <w:r w:rsidR="00023728">
        <w:rPr>
          <w:rFonts w:ascii="Calibri" w:hAnsi="Calibri"/>
          <w:sz w:val="22"/>
          <w:szCs w:val="22"/>
        </w:rPr>
        <w:t>hotovitel povinen dle zákona č. </w:t>
      </w:r>
      <w:r w:rsidR="00023728" w:rsidRPr="00AF490E">
        <w:rPr>
          <w:rFonts w:ascii="Calibri" w:hAnsi="Calibri"/>
          <w:sz w:val="22"/>
          <w:szCs w:val="22"/>
        </w:rPr>
        <w:t>235/2004 Sb., o dani z přidané hodnoty, ve znění pozdějších předpisů (dále jen „</w:t>
      </w:r>
      <w:proofErr w:type="spellStart"/>
      <w:r w:rsidR="00023728" w:rsidRPr="00AF490E">
        <w:rPr>
          <w:rFonts w:ascii="Calibri" w:hAnsi="Calibri"/>
          <w:b/>
          <w:i/>
          <w:sz w:val="22"/>
          <w:szCs w:val="22"/>
        </w:rPr>
        <w:t>ZoDPH</w:t>
      </w:r>
      <w:proofErr w:type="spellEnd"/>
      <w:r w:rsidR="00023728" w:rsidRPr="00AF490E">
        <w:rPr>
          <w:rFonts w:ascii="Calibri" w:hAnsi="Calibri"/>
          <w:sz w:val="22"/>
          <w:szCs w:val="22"/>
        </w:rPr>
        <w:t>“) hradit DPH</w:t>
      </w:r>
      <w:r w:rsidRPr="00023728">
        <w:rPr>
          <w:rFonts w:ascii="Calibri" w:hAnsi="Calibri"/>
          <w:sz w:val="22"/>
          <w:szCs w:val="22"/>
        </w:rPr>
        <w:t>.</w:t>
      </w:r>
    </w:p>
    <w:p w14:paraId="4F150C51" w14:textId="77777777" w:rsidR="00E24E69" w:rsidRPr="00D318D7" w:rsidRDefault="00E24E69" w:rsidP="00587C7B">
      <w:pPr>
        <w:jc w:val="both"/>
        <w:rPr>
          <w:rFonts w:ascii="Calibri" w:hAnsi="Calibri"/>
          <w:sz w:val="22"/>
          <w:szCs w:val="22"/>
          <w:highlight w:val="yellow"/>
        </w:rPr>
      </w:pPr>
    </w:p>
    <w:p w14:paraId="758671FD" w14:textId="77777777" w:rsidR="00E24E69" w:rsidRPr="00D318D7" w:rsidRDefault="00E24E69" w:rsidP="00587C7B">
      <w:pPr>
        <w:jc w:val="both"/>
        <w:rPr>
          <w:rFonts w:ascii="Calibri" w:hAnsi="Calibri"/>
          <w:sz w:val="22"/>
          <w:szCs w:val="22"/>
          <w:highlight w:val="yellow"/>
        </w:rPr>
      </w:pPr>
      <w:bookmarkStart w:id="10" w:name="_Toc380671101"/>
    </w:p>
    <w:p w14:paraId="41CFECB3" w14:textId="77777777" w:rsidR="003B4A6A" w:rsidRPr="00F41304" w:rsidRDefault="008C1F9C" w:rsidP="00587C7B">
      <w:pPr>
        <w:pStyle w:val="Nadpis1"/>
        <w:rPr>
          <w:szCs w:val="22"/>
        </w:rPr>
      </w:pPr>
      <w:r>
        <w:rPr>
          <w:szCs w:val="22"/>
        </w:rPr>
        <w:t>DÍLO</w:t>
      </w:r>
    </w:p>
    <w:p w14:paraId="60B8572E" w14:textId="77777777" w:rsidR="00E24E69" w:rsidRPr="00D318D7" w:rsidRDefault="00E24E69" w:rsidP="00587C7B">
      <w:pPr>
        <w:keepNext/>
        <w:keepLines/>
        <w:jc w:val="both"/>
        <w:rPr>
          <w:rFonts w:ascii="Calibri" w:hAnsi="Calibri"/>
          <w:sz w:val="22"/>
          <w:szCs w:val="22"/>
          <w:highlight w:val="yellow"/>
        </w:rPr>
      </w:pPr>
    </w:p>
    <w:p w14:paraId="1AF57CD8" w14:textId="40F1443F" w:rsidR="009B34BC" w:rsidRPr="006611FA" w:rsidRDefault="009B34BC" w:rsidP="00752143">
      <w:pPr>
        <w:keepNext/>
        <w:keepLines/>
        <w:numPr>
          <w:ilvl w:val="0"/>
          <w:numId w:val="13"/>
        </w:numPr>
        <w:jc w:val="both"/>
        <w:rPr>
          <w:rFonts w:ascii="Calibri" w:hAnsi="Calibri"/>
          <w:sz w:val="22"/>
          <w:szCs w:val="22"/>
        </w:rPr>
      </w:pPr>
      <w:r w:rsidRPr="006611FA">
        <w:rPr>
          <w:rFonts w:ascii="Calibri" w:hAnsi="Calibri"/>
          <w:sz w:val="22"/>
          <w:szCs w:val="22"/>
        </w:rPr>
        <w:t xml:space="preserve">Zhotovitel se zavazuje provést pro Objednatele </w:t>
      </w:r>
      <w:r w:rsidR="006611FA" w:rsidRPr="006611FA">
        <w:rPr>
          <w:rFonts w:ascii="Calibri" w:hAnsi="Calibri"/>
          <w:sz w:val="22"/>
          <w:szCs w:val="22"/>
        </w:rPr>
        <w:t xml:space="preserve">toto </w:t>
      </w:r>
      <w:r w:rsidRPr="006611FA">
        <w:rPr>
          <w:rFonts w:ascii="Calibri" w:hAnsi="Calibri"/>
          <w:sz w:val="22"/>
          <w:szCs w:val="22"/>
        </w:rPr>
        <w:t>Díl</w:t>
      </w:r>
      <w:r w:rsidR="006611FA" w:rsidRPr="006611FA">
        <w:rPr>
          <w:rFonts w:ascii="Calibri" w:hAnsi="Calibri"/>
          <w:sz w:val="22"/>
          <w:szCs w:val="22"/>
        </w:rPr>
        <w:t xml:space="preserve">o </w:t>
      </w:r>
      <w:r w:rsidRPr="003043F1">
        <w:rPr>
          <w:rFonts w:ascii="Calibri" w:hAnsi="Calibri"/>
          <w:sz w:val="22"/>
          <w:szCs w:val="22"/>
        </w:rPr>
        <w:t>„</w:t>
      </w:r>
      <w:r w:rsidR="00754E75" w:rsidRPr="00754E75">
        <w:rPr>
          <w:rFonts w:ascii="Calibri" w:hAnsi="Calibri"/>
          <w:sz w:val="22"/>
          <w:szCs w:val="22"/>
        </w:rPr>
        <w:t xml:space="preserve">Projektová dokumentace </w:t>
      </w:r>
      <w:r w:rsidR="007D424B">
        <w:rPr>
          <w:rFonts w:ascii="Calibri" w:hAnsi="Calibri"/>
          <w:sz w:val="22"/>
          <w:szCs w:val="22"/>
        </w:rPr>
        <w:t>OKM</w:t>
      </w:r>
      <w:ins w:id="11" w:author="Milan Pavlun" w:date="2025-09-28T11:44:00Z" w16du:dateUtc="2025-09-28T09:44:00Z">
        <w:r w:rsidR="00666DDF">
          <w:rPr>
            <w:rFonts w:ascii="Calibri" w:hAnsi="Calibri"/>
            <w:sz w:val="22"/>
            <w:szCs w:val="22"/>
          </w:rPr>
          <w:t xml:space="preserve"> II</w:t>
        </w:r>
      </w:ins>
      <w:r w:rsidRPr="003043F1">
        <w:rPr>
          <w:rFonts w:ascii="Calibri" w:hAnsi="Calibri"/>
          <w:sz w:val="22"/>
          <w:szCs w:val="22"/>
        </w:rPr>
        <w:t>“</w:t>
      </w:r>
      <w:r w:rsidR="006611FA" w:rsidRPr="006611FA">
        <w:rPr>
          <w:rFonts w:ascii="Calibri" w:hAnsi="Calibri"/>
          <w:sz w:val="22"/>
          <w:szCs w:val="22"/>
        </w:rPr>
        <w:t xml:space="preserve">, </w:t>
      </w:r>
      <w:r w:rsidRPr="006611FA">
        <w:rPr>
          <w:rFonts w:ascii="Calibri" w:hAnsi="Calibri"/>
          <w:sz w:val="22"/>
          <w:szCs w:val="22"/>
        </w:rPr>
        <w:t>a to v souladu a v návaznosti na dále specifikovanou studii a dle podmínek stanovených Smlouvou.</w:t>
      </w:r>
    </w:p>
    <w:p w14:paraId="56C32AFB" w14:textId="77777777" w:rsidR="009B34BC" w:rsidRDefault="009B34BC" w:rsidP="009B34BC">
      <w:pPr>
        <w:ind w:left="567"/>
        <w:jc w:val="both"/>
        <w:rPr>
          <w:rFonts w:ascii="Calibri" w:hAnsi="Calibri"/>
          <w:sz w:val="22"/>
          <w:szCs w:val="22"/>
        </w:rPr>
      </w:pPr>
    </w:p>
    <w:p w14:paraId="1854C816" w14:textId="0EFCBD43" w:rsidR="00D8665D" w:rsidRPr="001B6B8D" w:rsidRDefault="009C2364" w:rsidP="001B6B8D">
      <w:pPr>
        <w:numPr>
          <w:ilvl w:val="0"/>
          <w:numId w:val="13"/>
        </w:numPr>
        <w:jc w:val="both"/>
        <w:rPr>
          <w:rFonts w:ascii="Calibri" w:hAnsi="Calibri"/>
          <w:sz w:val="22"/>
          <w:szCs w:val="22"/>
        </w:rPr>
      </w:pPr>
      <w:r w:rsidRPr="002A4CA7">
        <w:rPr>
          <w:rFonts w:ascii="Calibri" w:hAnsi="Calibri"/>
          <w:sz w:val="22"/>
          <w:szCs w:val="22"/>
        </w:rPr>
        <w:t xml:space="preserve">Dílo </w:t>
      </w:r>
      <w:r w:rsidR="002A4CA7" w:rsidRPr="002A4CA7">
        <w:rPr>
          <w:rFonts w:ascii="Calibri" w:hAnsi="Calibri"/>
          <w:sz w:val="22"/>
          <w:szCs w:val="22"/>
        </w:rPr>
        <w:t xml:space="preserve">bude provedeno v souladu a v návaznosti na </w:t>
      </w:r>
      <w:r w:rsidR="00A33060">
        <w:rPr>
          <w:rFonts w:asciiTheme="minorHAnsi" w:hAnsiTheme="minorHAnsi"/>
        </w:rPr>
        <w:t xml:space="preserve">textovou část </w:t>
      </w:r>
      <w:r w:rsidR="005C7BA7">
        <w:rPr>
          <w:rFonts w:asciiTheme="minorHAnsi" w:hAnsiTheme="minorHAnsi"/>
        </w:rPr>
        <w:t>ve které jsou uvedeny</w:t>
      </w:r>
      <w:r w:rsidR="00A33060">
        <w:rPr>
          <w:rFonts w:asciiTheme="minorHAnsi" w:hAnsiTheme="minorHAnsi"/>
        </w:rPr>
        <w:t xml:space="preserve"> základní požadovan</w:t>
      </w:r>
      <w:r w:rsidR="005C7BA7">
        <w:rPr>
          <w:rFonts w:asciiTheme="minorHAnsi" w:hAnsiTheme="minorHAnsi"/>
        </w:rPr>
        <w:t>é</w:t>
      </w:r>
      <w:r w:rsidR="00A33060">
        <w:rPr>
          <w:rFonts w:asciiTheme="minorHAnsi" w:hAnsiTheme="minorHAnsi"/>
        </w:rPr>
        <w:t xml:space="preserve"> paramet</w:t>
      </w:r>
      <w:r w:rsidR="005C7BA7">
        <w:rPr>
          <w:rFonts w:asciiTheme="minorHAnsi" w:hAnsiTheme="minorHAnsi"/>
        </w:rPr>
        <w:t>ry</w:t>
      </w:r>
      <w:r w:rsidR="00A33060">
        <w:rPr>
          <w:rFonts w:asciiTheme="minorHAnsi" w:hAnsiTheme="minorHAnsi"/>
        </w:rPr>
        <w:t xml:space="preserve"> a schéma dispozičního řešení daného podlaží (</w:t>
      </w:r>
      <w:r w:rsidR="00754E75">
        <w:rPr>
          <w:rFonts w:asciiTheme="minorHAnsi" w:hAnsiTheme="minorHAnsi"/>
        </w:rPr>
        <w:t>1</w:t>
      </w:r>
      <w:r w:rsidR="00A33060">
        <w:rPr>
          <w:rFonts w:asciiTheme="minorHAnsi" w:hAnsiTheme="minorHAnsi"/>
        </w:rPr>
        <w:t>.NP křídla A7 budovy A).</w:t>
      </w:r>
      <w:r w:rsidR="002A4CA7" w:rsidRPr="003043F1">
        <w:rPr>
          <w:rFonts w:ascii="Calibri" w:hAnsi="Calibri"/>
          <w:sz w:val="22"/>
          <w:szCs w:val="22"/>
        </w:rPr>
        <w:t>“,</w:t>
      </w:r>
      <w:r w:rsidRPr="001B6B8D">
        <w:rPr>
          <w:rFonts w:ascii="Calibri" w:hAnsi="Calibri"/>
          <w:sz w:val="22"/>
          <w:szCs w:val="22"/>
        </w:rPr>
        <w:t xml:space="preserve"> (dále též </w:t>
      </w:r>
      <w:r w:rsidRPr="001B6B8D">
        <w:rPr>
          <w:rFonts w:ascii="Calibri" w:hAnsi="Calibri"/>
          <w:i/>
          <w:sz w:val="22"/>
          <w:szCs w:val="22"/>
        </w:rPr>
        <w:t>„</w:t>
      </w:r>
      <w:r w:rsidR="002A4CA7" w:rsidRPr="001B6B8D">
        <w:rPr>
          <w:rFonts w:ascii="Calibri" w:hAnsi="Calibri"/>
          <w:b/>
          <w:i/>
          <w:sz w:val="22"/>
          <w:szCs w:val="22"/>
        </w:rPr>
        <w:t>Studie</w:t>
      </w:r>
      <w:r w:rsidRPr="001B6B8D">
        <w:rPr>
          <w:rFonts w:ascii="Calibri" w:hAnsi="Calibri"/>
          <w:i/>
          <w:sz w:val="22"/>
          <w:szCs w:val="22"/>
        </w:rPr>
        <w:t>“</w:t>
      </w:r>
      <w:r w:rsidRPr="001B6B8D">
        <w:rPr>
          <w:rFonts w:ascii="Calibri" w:hAnsi="Calibri"/>
          <w:sz w:val="22"/>
          <w:szCs w:val="22"/>
        </w:rPr>
        <w:t>), která je přílohou č. 1 Smlouvy.</w:t>
      </w:r>
    </w:p>
    <w:p w14:paraId="078CB2DC" w14:textId="77777777" w:rsidR="00475F91" w:rsidRPr="008C7BFB" w:rsidRDefault="00475F91" w:rsidP="00E3218B">
      <w:pPr>
        <w:ind w:left="567"/>
        <w:jc w:val="both"/>
        <w:rPr>
          <w:rFonts w:ascii="Calibri" w:hAnsi="Calibri"/>
          <w:sz w:val="22"/>
          <w:szCs w:val="22"/>
        </w:rPr>
      </w:pPr>
    </w:p>
    <w:p w14:paraId="3BB6649C" w14:textId="77777777" w:rsidR="009B34BC" w:rsidRPr="008201DF" w:rsidRDefault="00822C5E" w:rsidP="00587C7B">
      <w:pPr>
        <w:keepNext/>
        <w:keepLines/>
        <w:numPr>
          <w:ilvl w:val="0"/>
          <w:numId w:val="13"/>
        </w:numPr>
        <w:jc w:val="both"/>
        <w:rPr>
          <w:rFonts w:ascii="Calibri" w:hAnsi="Calibri"/>
          <w:sz w:val="22"/>
          <w:szCs w:val="22"/>
        </w:rPr>
      </w:pPr>
      <w:bookmarkStart w:id="12" w:name="_Ref383091528"/>
      <w:r w:rsidRPr="008201DF">
        <w:rPr>
          <w:rFonts w:ascii="Calibri" w:hAnsi="Calibri"/>
          <w:sz w:val="22"/>
          <w:szCs w:val="22"/>
        </w:rPr>
        <w:t>Dílo bude</w:t>
      </w:r>
      <w:r w:rsidR="009B34BC" w:rsidRPr="008201DF">
        <w:rPr>
          <w:rFonts w:ascii="Calibri" w:hAnsi="Calibri"/>
          <w:sz w:val="22"/>
          <w:szCs w:val="22"/>
        </w:rPr>
        <w:t xml:space="preserve"> sloužit k následujícím účelům:</w:t>
      </w:r>
    </w:p>
    <w:p w14:paraId="5F3E8179" w14:textId="53E9FBF0" w:rsidR="009B34BC" w:rsidRPr="008201DF" w:rsidRDefault="002A4C12" w:rsidP="00587C7B">
      <w:pPr>
        <w:keepNext/>
        <w:keepLines/>
        <w:numPr>
          <w:ilvl w:val="1"/>
          <w:numId w:val="13"/>
        </w:numPr>
        <w:jc w:val="both"/>
        <w:rPr>
          <w:rFonts w:ascii="Calibri" w:hAnsi="Calibri"/>
          <w:sz w:val="22"/>
          <w:szCs w:val="22"/>
        </w:rPr>
      </w:pPr>
      <w:r w:rsidRPr="008201DF">
        <w:rPr>
          <w:rFonts w:ascii="Calibri" w:hAnsi="Calibri"/>
          <w:sz w:val="22"/>
          <w:szCs w:val="22"/>
          <w:lang w:eastAsia="en-US" w:bidi="en-US"/>
        </w:rPr>
        <w:t xml:space="preserve">projektová dokumentace pro </w:t>
      </w:r>
      <w:r w:rsidR="00184E16" w:rsidRPr="008201DF">
        <w:rPr>
          <w:rFonts w:ascii="Calibri" w:hAnsi="Calibri"/>
          <w:sz w:val="22"/>
          <w:szCs w:val="22"/>
          <w:lang w:eastAsia="en-US" w:bidi="en-US"/>
        </w:rPr>
        <w:t xml:space="preserve">vydání </w:t>
      </w:r>
      <w:r w:rsidR="00AE54FC" w:rsidRPr="008201DF">
        <w:rPr>
          <w:rFonts w:ascii="Calibri" w:hAnsi="Calibri"/>
          <w:sz w:val="22"/>
          <w:szCs w:val="22"/>
          <w:lang w:eastAsia="en-US" w:bidi="en-US"/>
        </w:rPr>
        <w:t>po</w:t>
      </w:r>
      <w:r w:rsidR="005A799B" w:rsidRPr="008201DF">
        <w:rPr>
          <w:rFonts w:ascii="Calibri" w:hAnsi="Calibri"/>
          <w:sz w:val="22"/>
          <w:szCs w:val="22"/>
          <w:lang w:eastAsia="en-US" w:bidi="en-US"/>
        </w:rPr>
        <w:t>volení záměru</w:t>
      </w:r>
      <w:r w:rsidR="009B34BC" w:rsidRPr="008201DF">
        <w:rPr>
          <w:rFonts w:ascii="Calibri" w:hAnsi="Calibri"/>
          <w:sz w:val="22"/>
          <w:szCs w:val="22"/>
          <w:lang w:eastAsia="en-US" w:bidi="en-US"/>
        </w:rPr>
        <w:t>;</w:t>
      </w:r>
    </w:p>
    <w:p w14:paraId="3C0A2FC1" w14:textId="77777777" w:rsidR="009B34BC" w:rsidRPr="008201DF" w:rsidRDefault="002A4C12" w:rsidP="009B34BC">
      <w:pPr>
        <w:numPr>
          <w:ilvl w:val="1"/>
          <w:numId w:val="13"/>
        </w:numPr>
        <w:jc w:val="both"/>
        <w:rPr>
          <w:rFonts w:ascii="Calibri" w:hAnsi="Calibri"/>
          <w:sz w:val="22"/>
          <w:szCs w:val="22"/>
        </w:rPr>
      </w:pPr>
      <w:r w:rsidRPr="008201DF">
        <w:rPr>
          <w:rFonts w:ascii="Calibri" w:hAnsi="Calibri"/>
          <w:sz w:val="22"/>
          <w:szCs w:val="22"/>
          <w:lang w:eastAsia="en-US" w:bidi="en-US"/>
        </w:rPr>
        <w:t>projektová dokumentace pro provedení stavby</w:t>
      </w:r>
      <w:r w:rsidR="009B34BC" w:rsidRPr="008201DF">
        <w:rPr>
          <w:rFonts w:ascii="Calibri" w:hAnsi="Calibri"/>
          <w:sz w:val="22"/>
          <w:szCs w:val="22"/>
          <w:lang w:eastAsia="en-US" w:bidi="en-US"/>
        </w:rPr>
        <w:t>;</w:t>
      </w:r>
    </w:p>
    <w:p w14:paraId="23CE9BF2" w14:textId="0A37EC66" w:rsidR="005A799B" w:rsidRPr="008201DF" w:rsidRDefault="000D65FC" w:rsidP="009B34BC">
      <w:pPr>
        <w:numPr>
          <w:ilvl w:val="1"/>
          <w:numId w:val="13"/>
        </w:numPr>
        <w:jc w:val="both"/>
        <w:rPr>
          <w:rFonts w:ascii="Calibri" w:hAnsi="Calibri"/>
          <w:sz w:val="22"/>
          <w:szCs w:val="22"/>
        </w:rPr>
      </w:pPr>
      <w:r w:rsidRPr="008201DF">
        <w:rPr>
          <w:rFonts w:ascii="Calibri" w:hAnsi="Calibri"/>
          <w:sz w:val="22"/>
          <w:szCs w:val="22"/>
          <w:lang w:eastAsia="en-US" w:bidi="en-US"/>
        </w:rPr>
        <w:t xml:space="preserve">projektová dokumentace pro </w:t>
      </w:r>
      <w:r w:rsidR="003E037E" w:rsidRPr="008201DF">
        <w:rPr>
          <w:rFonts w:ascii="Calibri" w:hAnsi="Calibri"/>
          <w:sz w:val="22"/>
          <w:szCs w:val="22"/>
          <w:lang w:eastAsia="en-US" w:bidi="en-US"/>
        </w:rPr>
        <w:t>zadávací řízení na výběr zhotovitele stavby</w:t>
      </w:r>
    </w:p>
    <w:p w14:paraId="664DDA4F" w14:textId="77777777" w:rsidR="00822C5E" w:rsidRPr="008C1F9C" w:rsidRDefault="00822C5E" w:rsidP="008C1F9C">
      <w:pPr>
        <w:jc w:val="both"/>
        <w:rPr>
          <w:rFonts w:ascii="Calibri" w:hAnsi="Calibri"/>
          <w:sz w:val="22"/>
          <w:szCs w:val="22"/>
        </w:rPr>
      </w:pPr>
    </w:p>
    <w:p w14:paraId="53BD089A" w14:textId="77777777" w:rsidR="008C1F9C" w:rsidRPr="008C1F9C" w:rsidRDefault="008C1F9C" w:rsidP="008C1F9C">
      <w:pPr>
        <w:jc w:val="both"/>
        <w:rPr>
          <w:rFonts w:ascii="Calibri" w:hAnsi="Calibri"/>
          <w:sz w:val="22"/>
          <w:szCs w:val="22"/>
        </w:rPr>
      </w:pPr>
    </w:p>
    <w:p w14:paraId="15FFD81C" w14:textId="77777777" w:rsidR="008C1F9C" w:rsidRPr="00F41304" w:rsidRDefault="008C1F9C" w:rsidP="008C1F9C">
      <w:pPr>
        <w:pStyle w:val="Nadpis1"/>
        <w:rPr>
          <w:szCs w:val="22"/>
        </w:rPr>
      </w:pPr>
      <w:r>
        <w:rPr>
          <w:szCs w:val="22"/>
        </w:rPr>
        <w:t>PŘEDMĚT DÍLA</w:t>
      </w:r>
    </w:p>
    <w:p w14:paraId="13126DAF" w14:textId="77777777" w:rsidR="008C1F9C" w:rsidRPr="008C1F9C" w:rsidRDefault="008C1F9C" w:rsidP="008C1F9C">
      <w:pPr>
        <w:keepNext/>
        <w:keepLines/>
        <w:jc w:val="both"/>
        <w:rPr>
          <w:rFonts w:ascii="Calibri" w:hAnsi="Calibri"/>
          <w:sz w:val="22"/>
          <w:szCs w:val="22"/>
        </w:rPr>
      </w:pPr>
    </w:p>
    <w:p w14:paraId="45069F4D" w14:textId="1CF037E0" w:rsidR="00EE3840" w:rsidRPr="008C7BFB" w:rsidRDefault="00822C5E" w:rsidP="008C1F9C">
      <w:pPr>
        <w:keepNext/>
        <w:keepLines/>
        <w:numPr>
          <w:ilvl w:val="0"/>
          <w:numId w:val="13"/>
        </w:numPr>
        <w:jc w:val="both"/>
        <w:rPr>
          <w:rFonts w:ascii="Calibri" w:hAnsi="Calibri"/>
          <w:sz w:val="22"/>
          <w:szCs w:val="22"/>
        </w:rPr>
      </w:pPr>
      <w:r w:rsidRPr="008C7BFB">
        <w:rPr>
          <w:rFonts w:ascii="Calibri" w:hAnsi="Calibri"/>
          <w:sz w:val="22"/>
          <w:szCs w:val="22"/>
        </w:rPr>
        <w:t xml:space="preserve">Součástí Díla </w:t>
      </w:r>
      <w:r w:rsidR="00DD09FF">
        <w:rPr>
          <w:rFonts w:ascii="Calibri" w:hAnsi="Calibri"/>
          <w:sz w:val="22"/>
          <w:szCs w:val="22"/>
        </w:rPr>
        <w:t>jsou tyto části (dále také jen „</w:t>
      </w:r>
      <w:r w:rsidR="00DD09FF" w:rsidRPr="00DD09FF">
        <w:rPr>
          <w:rFonts w:ascii="Calibri" w:hAnsi="Calibri"/>
          <w:b/>
          <w:bCs/>
          <w:i/>
          <w:iCs/>
          <w:sz w:val="22"/>
          <w:szCs w:val="22"/>
        </w:rPr>
        <w:t>Části díla</w:t>
      </w:r>
      <w:r w:rsidR="00DD09FF">
        <w:rPr>
          <w:rFonts w:ascii="Calibri" w:hAnsi="Calibri"/>
          <w:sz w:val="22"/>
          <w:szCs w:val="22"/>
        </w:rPr>
        <w:t>“</w:t>
      </w:r>
      <w:r w:rsidRPr="008C7BFB">
        <w:rPr>
          <w:rFonts w:ascii="Calibri" w:hAnsi="Calibri"/>
          <w:sz w:val="22"/>
          <w:szCs w:val="22"/>
        </w:rPr>
        <w:t>:</w:t>
      </w:r>
      <w:bookmarkEnd w:id="12"/>
    </w:p>
    <w:p w14:paraId="3249EA63" w14:textId="509467C9" w:rsidR="007F029D" w:rsidRDefault="008C7BFB" w:rsidP="00587C7B">
      <w:pPr>
        <w:keepNext/>
        <w:keepLines/>
        <w:numPr>
          <w:ilvl w:val="1"/>
          <w:numId w:val="13"/>
        </w:numPr>
        <w:jc w:val="both"/>
        <w:rPr>
          <w:rFonts w:ascii="Calibri" w:hAnsi="Calibri"/>
          <w:sz w:val="22"/>
          <w:szCs w:val="22"/>
        </w:rPr>
      </w:pPr>
      <w:r w:rsidRPr="008C7BFB">
        <w:rPr>
          <w:rFonts w:ascii="Calibri" w:hAnsi="Calibri"/>
          <w:sz w:val="22"/>
          <w:szCs w:val="22"/>
        </w:rPr>
        <w:t>vypracování projektové dokumentace</w:t>
      </w:r>
      <w:r w:rsidR="00E74F64">
        <w:rPr>
          <w:rFonts w:ascii="Calibri" w:hAnsi="Calibri"/>
          <w:sz w:val="22"/>
          <w:szCs w:val="22"/>
        </w:rPr>
        <w:t xml:space="preserve"> </w:t>
      </w:r>
      <w:r w:rsidR="00E74F64" w:rsidRPr="008C7BFB">
        <w:rPr>
          <w:rFonts w:ascii="Calibri" w:hAnsi="Calibri"/>
          <w:sz w:val="22"/>
          <w:szCs w:val="22"/>
          <w:lang w:eastAsia="en-US" w:bidi="en-US"/>
        </w:rPr>
        <w:t>(dále jen „</w:t>
      </w:r>
      <w:r w:rsidR="00E74F64">
        <w:rPr>
          <w:rFonts w:ascii="Calibri" w:hAnsi="Calibri"/>
          <w:b/>
          <w:i/>
          <w:sz w:val="22"/>
          <w:szCs w:val="22"/>
          <w:lang w:eastAsia="en-US" w:bidi="en-US"/>
        </w:rPr>
        <w:t>PD</w:t>
      </w:r>
      <w:r w:rsidR="00E74F64" w:rsidRPr="008C7BFB">
        <w:rPr>
          <w:rFonts w:ascii="Calibri" w:hAnsi="Calibri"/>
          <w:sz w:val="22"/>
          <w:szCs w:val="22"/>
          <w:lang w:eastAsia="en-US" w:bidi="en-US"/>
        </w:rPr>
        <w:t>“)</w:t>
      </w:r>
      <w:r w:rsidR="00E74F64" w:rsidRPr="00184E16">
        <w:rPr>
          <w:rFonts w:ascii="Calibri" w:hAnsi="Calibri"/>
          <w:sz w:val="22"/>
          <w:szCs w:val="22"/>
        </w:rPr>
        <w:t>;</w:t>
      </w:r>
      <w:r>
        <w:rPr>
          <w:rFonts w:ascii="Calibri" w:hAnsi="Calibri"/>
          <w:sz w:val="22"/>
          <w:szCs w:val="22"/>
        </w:rPr>
        <w:t xml:space="preserve"> </w:t>
      </w:r>
      <w:r w:rsidRPr="008C7BFB">
        <w:rPr>
          <w:rFonts w:ascii="Calibri" w:hAnsi="Calibri"/>
          <w:sz w:val="22"/>
          <w:szCs w:val="22"/>
        </w:rPr>
        <w:t>pro</w:t>
      </w:r>
      <w:r w:rsidR="007F029D">
        <w:rPr>
          <w:rFonts w:ascii="Calibri" w:hAnsi="Calibri"/>
          <w:sz w:val="22"/>
          <w:szCs w:val="22"/>
        </w:rPr>
        <w:t>:</w:t>
      </w:r>
    </w:p>
    <w:p w14:paraId="2A1A26D0" w14:textId="1C85E990" w:rsidR="008C7BFB" w:rsidRDefault="008C7BFB" w:rsidP="003F7331">
      <w:pPr>
        <w:keepNext/>
        <w:keepLines/>
        <w:numPr>
          <w:ilvl w:val="1"/>
          <w:numId w:val="50"/>
        </w:numPr>
        <w:ind w:left="1276" w:hanging="425"/>
        <w:jc w:val="both"/>
        <w:rPr>
          <w:rFonts w:ascii="Calibri" w:hAnsi="Calibri"/>
          <w:sz w:val="22"/>
          <w:szCs w:val="22"/>
        </w:rPr>
      </w:pPr>
      <w:r w:rsidRPr="008C7BFB">
        <w:rPr>
          <w:rFonts w:ascii="Calibri" w:hAnsi="Calibri"/>
          <w:sz w:val="22"/>
          <w:szCs w:val="22"/>
        </w:rPr>
        <w:t xml:space="preserve"> </w:t>
      </w:r>
      <w:r w:rsidR="00FE25EE">
        <w:rPr>
          <w:rFonts w:ascii="Calibri" w:hAnsi="Calibri"/>
          <w:sz w:val="22"/>
          <w:szCs w:val="22"/>
        </w:rPr>
        <w:t xml:space="preserve">řízení </w:t>
      </w:r>
      <w:r w:rsidR="00D90BA9">
        <w:rPr>
          <w:rFonts w:ascii="Calibri" w:hAnsi="Calibri"/>
          <w:sz w:val="22"/>
          <w:szCs w:val="22"/>
        </w:rPr>
        <w:t>o povolení záměru</w:t>
      </w:r>
      <w:r w:rsidR="000762A7">
        <w:rPr>
          <w:rFonts w:ascii="Calibri" w:hAnsi="Calibri"/>
          <w:sz w:val="22"/>
          <w:szCs w:val="22"/>
        </w:rPr>
        <w:t xml:space="preserve"> </w:t>
      </w:r>
      <w:r w:rsidRPr="008C7BFB">
        <w:rPr>
          <w:rFonts w:ascii="Calibri" w:hAnsi="Calibri"/>
          <w:sz w:val="22"/>
          <w:szCs w:val="22"/>
        </w:rPr>
        <w:t>dle zákona č. </w:t>
      </w:r>
      <w:r w:rsidR="000762A7">
        <w:rPr>
          <w:rFonts w:ascii="Calibri" w:hAnsi="Calibri"/>
          <w:sz w:val="22"/>
          <w:szCs w:val="22"/>
        </w:rPr>
        <w:t>2</w:t>
      </w:r>
      <w:r w:rsidRPr="008C7BFB">
        <w:rPr>
          <w:rFonts w:ascii="Calibri" w:hAnsi="Calibri"/>
          <w:sz w:val="22"/>
          <w:szCs w:val="22"/>
        </w:rPr>
        <w:t>83/</w:t>
      </w:r>
      <w:r w:rsidR="000762A7">
        <w:rPr>
          <w:rFonts w:ascii="Calibri" w:hAnsi="Calibri"/>
          <w:sz w:val="22"/>
          <w:szCs w:val="22"/>
        </w:rPr>
        <w:t>2021</w:t>
      </w:r>
      <w:r w:rsidRPr="008C7BFB">
        <w:rPr>
          <w:rFonts w:ascii="Calibri" w:hAnsi="Calibri"/>
          <w:sz w:val="22"/>
          <w:szCs w:val="22"/>
        </w:rPr>
        <w:t xml:space="preserve"> Sb., stavební zákon, ve znění pozdějších předpisů (dále jen „</w:t>
      </w:r>
      <w:r w:rsidRPr="008C7BFB">
        <w:rPr>
          <w:rFonts w:ascii="Calibri" w:hAnsi="Calibri"/>
          <w:b/>
          <w:i/>
          <w:sz w:val="22"/>
          <w:szCs w:val="22"/>
        </w:rPr>
        <w:t>Stavební zákon</w:t>
      </w:r>
      <w:r w:rsidRPr="008C7BFB">
        <w:rPr>
          <w:rFonts w:ascii="Calibri" w:hAnsi="Calibri"/>
          <w:sz w:val="22"/>
          <w:szCs w:val="22"/>
        </w:rPr>
        <w:t>“), a prováděcích právních předpisů k tomuto zákonu</w:t>
      </w:r>
      <w:r w:rsidR="00184E16">
        <w:rPr>
          <w:rFonts w:ascii="Calibri" w:hAnsi="Calibri"/>
          <w:sz w:val="22"/>
          <w:szCs w:val="22"/>
        </w:rPr>
        <w:t xml:space="preserve"> </w:t>
      </w:r>
      <w:r w:rsidR="00FF340F" w:rsidRPr="008C7BFB">
        <w:rPr>
          <w:rFonts w:ascii="Calibri" w:hAnsi="Calibri"/>
          <w:sz w:val="22"/>
          <w:szCs w:val="22"/>
          <w:lang w:eastAsia="en-US" w:bidi="en-US"/>
        </w:rPr>
        <w:t>(dále jen „</w:t>
      </w:r>
      <w:r w:rsidR="00FF340F" w:rsidRPr="008C7BFB">
        <w:rPr>
          <w:rFonts w:ascii="Calibri" w:hAnsi="Calibri"/>
          <w:b/>
          <w:i/>
          <w:sz w:val="22"/>
          <w:szCs w:val="22"/>
          <w:lang w:eastAsia="en-US" w:bidi="en-US"/>
        </w:rPr>
        <w:t>DS</w:t>
      </w:r>
      <w:r w:rsidR="00FF340F">
        <w:rPr>
          <w:rFonts w:ascii="Calibri" w:hAnsi="Calibri"/>
          <w:b/>
          <w:i/>
          <w:sz w:val="22"/>
          <w:szCs w:val="22"/>
          <w:lang w:eastAsia="en-US" w:bidi="en-US"/>
        </w:rPr>
        <w:t>P</w:t>
      </w:r>
      <w:r w:rsidR="00FF340F" w:rsidRPr="008C7BFB">
        <w:rPr>
          <w:rFonts w:ascii="Calibri" w:hAnsi="Calibri"/>
          <w:sz w:val="22"/>
          <w:szCs w:val="22"/>
          <w:lang w:eastAsia="en-US" w:bidi="en-US"/>
        </w:rPr>
        <w:t>“)</w:t>
      </w:r>
      <w:r w:rsidR="00FF340F">
        <w:rPr>
          <w:rFonts w:ascii="Calibri" w:hAnsi="Calibri"/>
          <w:sz w:val="22"/>
          <w:szCs w:val="22"/>
          <w:lang w:eastAsia="en-US" w:bidi="en-US"/>
        </w:rPr>
        <w:t>;</w:t>
      </w:r>
    </w:p>
    <w:p w14:paraId="38349630" w14:textId="2E5F70E9" w:rsidR="008C7BFB" w:rsidRDefault="008C7BFB" w:rsidP="003F7331">
      <w:pPr>
        <w:numPr>
          <w:ilvl w:val="1"/>
          <w:numId w:val="50"/>
        </w:numPr>
        <w:ind w:left="1276" w:hanging="425"/>
        <w:jc w:val="both"/>
        <w:rPr>
          <w:rFonts w:ascii="Calibri" w:hAnsi="Calibri"/>
          <w:sz w:val="22"/>
          <w:szCs w:val="22"/>
        </w:rPr>
      </w:pPr>
      <w:r w:rsidRPr="008C7BFB">
        <w:rPr>
          <w:rFonts w:ascii="Calibri" w:hAnsi="Calibri"/>
          <w:sz w:val="22"/>
          <w:szCs w:val="22"/>
        </w:rPr>
        <w:t>provedení Stavby dle Stavebního zákona a prováděcích právních předpisů k tomuto zákonu</w:t>
      </w:r>
      <w:r w:rsidR="00184E16">
        <w:rPr>
          <w:rFonts w:ascii="Calibri" w:hAnsi="Calibri"/>
          <w:sz w:val="22"/>
          <w:szCs w:val="22"/>
        </w:rPr>
        <w:t xml:space="preserve"> </w:t>
      </w:r>
      <w:r w:rsidR="00184E16" w:rsidRPr="008C7BFB">
        <w:rPr>
          <w:rFonts w:ascii="Calibri" w:hAnsi="Calibri"/>
          <w:sz w:val="22"/>
          <w:szCs w:val="22"/>
          <w:lang w:eastAsia="en-US" w:bidi="en-US"/>
        </w:rPr>
        <w:t>(dále jen „</w:t>
      </w:r>
      <w:r w:rsidR="00184E16" w:rsidRPr="008C7BFB">
        <w:rPr>
          <w:rFonts w:ascii="Calibri" w:hAnsi="Calibri"/>
          <w:b/>
          <w:i/>
          <w:sz w:val="22"/>
          <w:szCs w:val="22"/>
          <w:lang w:eastAsia="en-US" w:bidi="en-US"/>
        </w:rPr>
        <w:t>DPS</w:t>
      </w:r>
      <w:r w:rsidR="00184E16" w:rsidRPr="008C7BFB">
        <w:rPr>
          <w:rFonts w:ascii="Calibri" w:hAnsi="Calibri"/>
          <w:sz w:val="22"/>
          <w:szCs w:val="22"/>
          <w:lang w:eastAsia="en-US" w:bidi="en-US"/>
        </w:rPr>
        <w:t>“)</w:t>
      </w:r>
      <w:r w:rsidRPr="008C7BFB">
        <w:rPr>
          <w:rFonts w:ascii="Calibri" w:hAnsi="Calibri"/>
          <w:sz w:val="22"/>
          <w:szCs w:val="22"/>
        </w:rPr>
        <w:t>;</w:t>
      </w:r>
    </w:p>
    <w:p w14:paraId="08F2F0FE" w14:textId="66BC86CE" w:rsidR="00C501E1" w:rsidRPr="008C7BFB" w:rsidRDefault="00C501E1" w:rsidP="003F7331">
      <w:pPr>
        <w:numPr>
          <w:ilvl w:val="1"/>
          <w:numId w:val="50"/>
        </w:numPr>
        <w:ind w:left="1276" w:hanging="425"/>
        <w:jc w:val="both"/>
        <w:rPr>
          <w:rFonts w:ascii="Calibri" w:hAnsi="Calibri"/>
          <w:sz w:val="22"/>
          <w:szCs w:val="22"/>
        </w:rPr>
      </w:pPr>
      <w:r>
        <w:rPr>
          <w:rFonts w:ascii="Calibri" w:hAnsi="Calibri"/>
          <w:sz w:val="22"/>
          <w:szCs w:val="22"/>
        </w:rPr>
        <w:t xml:space="preserve">zadávací řízení na zhotovitele stavby </w:t>
      </w:r>
      <w:r w:rsidR="008A5E5E">
        <w:rPr>
          <w:rFonts w:ascii="Calibri" w:hAnsi="Calibri"/>
          <w:sz w:val="22"/>
          <w:szCs w:val="22"/>
        </w:rPr>
        <w:t xml:space="preserve">dle zákona 134/2016 </w:t>
      </w:r>
      <w:proofErr w:type="spellStart"/>
      <w:r w:rsidR="008A5E5E">
        <w:rPr>
          <w:rFonts w:ascii="Calibri" w:hAnsi="Calibri"/>
          <w:sz w:val="22"/>
          <w:szCs w:val="22"/>
        </w:rPr>
        <w:t>Sb</w:t>
      </w:r>
      <w:proofErr w:type="spellEnd"/>
      <w:r w:rsidR="008A5E5E">
        <w:rPr>
          <w:rFonts w:ascii="Calibri" w:hAnsi="Calibri"/>
          <w:sz w:val="22"/>
          <w:szCs w:val="22"/>
        </w:rPr>
        <w:t>, zákon o zadávání veřejných zakázek</w:t>
      </w:r>
    </w:p>
    <w:p w14:paraId="474BAE83" w14:textId="77777777" w:rsidR="00C11FC2" w:rsidRDefault="008C7BFB" w:rsidP="001C0E84">
      <w:pPr>
        <w:numPr>
          <w:ilvl w:val="1"/>
          <w:numId w:val="13"/>
        </w:numPr>
        <w:jc w:val="both"/>
        <w:rPr>
          <w:rFonts w:ascii="Calibri" w:hAnsi="Calibri"/>
          <w:sz w:val="22"/>
          <w:szCs w:val="22"/>
        </w:rPr>
      </w:pPr>
      <w:r w:rsidRPr="008C7BFB">
        <w:rPr>
          <w:rFonts w:ascii="Calibri" w:hAnsi="Calibri"/>
          <w:sz w:val="22"/>
          <w:szCs w:val="22"/>
        </w:rPr>
        <w:t>provedení všech souvisejících činností nezbytných k provedení Díla</w:t>
      </w:r>
      <w:r w:rsidR="00145E17" w:rsidRPr="008C7BFB">
        <w:rPr>
          <w:rFonts w:ascii="Calibri" w:hAnsi="Calibri"/>
          <w:sz w:val="22"/>
          <w:szCs w:val="22"/>
        </w:rPr>
        <w:t>.</w:t>
      </w:r>
    </w:p>
    <w:p w14:paraId="447446D9" w14:textId="150C2821" w:rsidR="00CF7347" w:rsidRDefault="00CF7347" w:rsidP="001C0E84">
      <w:pPr>
        <w:numPr>
          <w:ilvl w:val="1"/>
          <w:numId w:val="13"/>
        </w:numPr>
        <w:jc w:val="both"/>
        <w:rPr>
          <w:rFonts w:ascii="Calibri" w:hAnsi="Calibri"/>
          <w:sz w:val="22"/>
          <w:szCs w:val="22"/>
        </w:rPr>
      </w:pPr>
      <w:r>
        <w:rPr>
          <w:rFonts w:ascii="Calibri" w:hAnsi="Calibri"/>
          <w:sz w:val="22"/>
          <w:szCs w:val="22"/>
        </w:rPr>
        <w:t>Provedení potřebné inženýrské činnosti pr</w:t>
      </w:r>
      <w:r w:rsidR="003A708E">
        <w:rPr>
          <w:rFonts w:ascii="Calibri" w:hAnsi="Calibri"/>
          <w:sz w:val="22"/>
          <w:szCs w:val="22"/>
        </w:rPr>
        <w:t>o zabezpečení povolení záměru stavby</w:t>
      </w:r>
    </w:p>
    <w:p w14:paraId="7666A5FB" w14:textId="7ADB77E7" w:rsidR="00415F7C" w:rsidRDefault="00415F7C" w:rsidP="001C0E84">
      <w:pPr>
        <w:numPr>
          <w:ilvl w:val="1"/>
          <w:numId w:val="13"/>
        </w:numPr>
        <w:jc w:val="both"/>
        <w:rPr>
          <w:rFonts w:ascii="Calibri" w:hAnsi="Calibri"/>
          <w:sz w:val="22"/>
          <w:szCs w:val="22"/>
        </w:rPr>
      </w:pPr>
      <w:r>
        <w:rPr>
          <w:rFonts w:ascii="Calibri" w:hAnsi="Calibri"/>
          <w:sz w:val="22"/>
          <w:szCs w:val="22"/>
        </w:rPr>
        <w:lastRenderedPageBreak/>
        <w:t xml:space="preserve">Provedení </w:t>
      </w:r>
      <w:r w:rsidR="009F2960">
        <w:rPr>
          <w:rFonts w:ascii="Calibri" w:hAnsi="Calibri"/>
          <w:sz w:val="22"/>
          <w:szCs w:val="22"/>
        </w:rPr>
        <w:t>dozoru projektanta</w:t>
      </w:r>
      <w:r>
        <w:rPr>
          <w:rFonts w:ascii="Calibri" w:hAnsi="Calibri"/>
          <w:sz w:val="22"/>
          <w:szCs w:val="22"/>
        </w:rPr>
        <w:t xml:space="preserve"> po dobu realizace stavby</w:t>
      </w:r>
      <w:r w:rsidR="0032552F">
        <w:rPr>
          <w:rFonts w:ascii="Calibri" w:hAnsi="Calibri"/>
          <w:sz w:val="22"/>
          <w:szCs w:val="22"/>
        </w:rPr>
        <w:t>.</w:t>
      </w:r>
    </w:p>
    <w:p w14:paraId="48A8CB5E" w14:textId="77777777" w:rsidR="0032552F" w:rsidRPr="008C7BFB" w:rsidRDefault="0032552F" w:rsidP="0032552F">
      <w:pPr>
        <w:ind w:left="1134"/>
        <w:jc w:val="both"/>
        <w:rPr>
          <w:rFonts w:ascii="Calibri" w:hAnsi="Calibri"/>
          <w:sz w:val="22"/>
          <w:szCs w:val="22"/>
        </w:rPr>
      </w:pPr>
    </w:p>
    <w:p w14:paraId="3EFD1A02" w14:textId="77777777" w:rsidR="005F0ED9" w:rsidRPr="00FF340F" w:rsidRDefault="005F0ED9" w:rsidP="00E3218B">
      <w:pPr>
        <w:numPr>
          <w:ilvl w:val="0"/>
          <w:numId w:val="13"/>
        </w:numPr>
        <w:jc w:val="both"/>
        <w:rPr>
          <w:rFonts w:ascii="Calibri" w:hAnsi="Calibri"/>
          <w:sz w:val="22"/>
          <w:szCs w:val="22"/>
        </w:rPr>
      </w:pPr>
      <w:r w:rsidRPr="00FF340F">
        <w:rPr>
          <w:rFonts w:ascii="Calibri" w:hAnsi="Calibri"/>
          <w:sz w:val="22"/>
          <w:szCs w:val="22"/>
        </w:rPr>
        <w:t>Zhotovitel je povinen zpracovat</w:t>
      </w:r>
    </w:p>
    <w:p w14:paraId="0EDB8370" w14:textId="208466B6" w:rsidR="00532BD9" w:rsidRPr="00FF340F" w:rsidRDefault="0032552F" w:rsidP="005F0ED9">
      <w:pPr>
        <w:numPr>
          <w:ilvl w:val="1"/>
          <w:numId w:val="13"/>
        </w:numPr>
        <w:jc w:val="both"/>
        <w:rPr>
          <w:rFonts w:ascii="Calibri" w:hAnsi="Calibri"/>
          <w:sz w:val="22"/>
          <w:szCs w:val="22"/>
        </w:rPr>
      </w:pPr>
      <w:r w:rsidRPr="00FF340F">
        <w:rPr>
          <w:rFonts w:ascii="Calibri" w:hAnsi="Calibri"/>
          <w:sz w:val="22"/>
          <w:szCs w:val="22"/>
        </w:rPr>
        <w:t>PD</w:t>
      </w:r>
      <w:r w:rsidR="00532BD9" w:rsidRPr="00FF340F">
        <w:rPr>
          <w:rFonts w:ascii="Calibri" w:hAnsi="Calibri"/>
          <w:sz w:val="22"/>
          <w:szCs w:val="22"/>
        </w:rPr>
        <w:t xml:space="preserve"> v souladu se Studií;</w:t>
      </w:r>
    </w:p>
    <w:p w14:paraId="30B4481C" w14:textId="15D02E7A" w:rsidR="001363CB" w:rsidRPr="00FF340F" w:rsidRDefault="001363CB" w:rsidP="00E13007">
      <w:pPr>
        <w:numPr>
          <w:ilvl w:val="2"/>
          <w:numId w:val="13"/>
        </w:numPr>
        <w:ind w:left="1560" w:hanging="709"/>
        <w:jc w:val="both"/>
        <w:rPr>
          <w:rFonts w:ascii="Calibri" w:hAnsi="Calibri"/>
          <w:sz w:val="22"/>
          <w:szCs w:val="22"/>
        </w:rPr>
      </w:pPr>
      <w:r w:rsidRPr="00FF340F">
        <w:rPr>
          <w:rFonts w:ascii="Calibri" w:hAnsi="Calibri"/>
          <w:sz w:val="22"/>
          <w:szCs w:val="22"/>
        </w:rPr>
        <w:t xml:space="preserve">Součástí </w:t>
      </w:r>
      <w:r w:rsidR="00A91D52" w:rsidRPr="00FF340F">
        <w:rPr>
          <w:rFonts w:ascii="Calibri" w:hAnsi="Calibri"/>
          <w:sz w:val="22"/>
          <w:szCs w:val="22"/>
        </w:rPr>
        <w:t>PD</w:t>
      </w:r>
      <w:r w:rsidRPr="00FF340F">
        <w:rPr>
          <w:rFonts w:ascii="Calibri" w:hAnsi="Calibri"/>
          <w:sz w:val="22"/>
          <w:szCs w:val="22"/>
        </w:rPr>
        <w:t xml:space="preserve"> musí být i vyčíslení investičních nákladů stavby ve formě rozpočtu sestaveného pomocí položkového rozpočtu zpracovaného na podkladě soupisu stavebních prací, dodávek a služeb s výkazem výměr v podrobnostech dle platných ceníků stavebních prací URS, RTS nebo obdobných.</w:t>
      </w:r>
    </w:p>
    <w:p w14:paraId="7E1C94BF" w14:textId="58482CC0" w:rsidR="006645FF" w:rsidRPr="00FF340F" w:rsidRDefault="00E13007" w:rsidP="00A91D52">
      <w:pPr>
        <w:numPr>
          <w:ilvl w:val="1"/>
          <w:numId w:val="13"/>
        </w:numPr>
        <w:jc w:val="both"/>
        <w:rPr>
          <w:rFonts w:ascii="Calibri" w:hAnsi="Calibri"/>
          <w:sz w:val="22"/>
          <w:szCs w:val="22"/>
        </w:rPr>
      </w:pPr>
      <w:r w:rsidRPr="00FF340F">
        <w:rPr>
          <w:rFonts w:ascii="Calibri" w:hAnsi="Calibri"/>
          <w:sz w:val="22"/>
          <w:szCs w:val="22"/>
        </w:rPr>
        <w:t>PD v</w:t>
      </w:r>
      <w:r w:rsidR="00C55996" w:rsidRPr="00FF340F">
        <w:rPr>
          <w:rFonts w:ascii="Calibri" w:hAnsi="Calibri"/>
          <w:sz w:val="22"/>
          <w:szCs w:val="22"/>
        </w:rPr>
        <w:t> </w:t>
      </w:r>
      <w:r w:rsidRPr="00FF340F">
        <w:rPr>
          <w:rFonts w:ascii="Calibri" w:hAnsi="Calibri"/>
          <w:sz w:val="22"/>
          <w:szCs w:val="22"/>
        </w:rPr>
        <w:t>sou</w:t>
      </w:r>
      <w:r w:rsidR="00C55996" w:rsidRPr="00FF340F">
        <w:rPr>
          <w:rFonts w:ascii="Calibri" w:hAnsi="Calibri"/>
          <w:sz w:val="22"/>
          <w:szCs w:val="22"/>
        </w:rPr>
        <w:t>ladu s požadavky a ustanoveními zákona 134/2016 Sb. ve znění pozdějších předpisů</w:t>
      </w:r>
      <w:r w:rsidR="00811F49" w:rsidRPr="00FF340F">
        <w:rPr>
          <w:rFonts w:ascii="Calibri" w:hAnsi="Calibri"/>
          <w:sz w:val="22"/>
          <w:szCs w:val="22"/>
        </w:rPr>
        <w:t>.</w:t>
      </w:r>
    </w:p>
    <w:p w14:paraId="4170F605" w14:textId="77777777" w:rsidR="005F0ED9" w:rsidRDefault="005F0ED9" w:rsidP="005F0ED9">
      <w:pPr>
        <w:ind w:left="567"/>
        <w:jc w:val="both"/>
        <w:rPr>
          <w:rFonts w:ascii="Calibri" w:hAnsi="Calibri"/>
          <w:sz w:val="22"/>
          <w:szCs w:val="22"/>
        </w:rPr>
      </w:pPr>
    </w:p>
    <w:p w14:paraId="259AFBA1" w14:textId="68C08031" w:rsidR="00A753FF" w:rsidRPr="002B2C2C" w:rsidRDefault="007B36BA" w:rsidP="00E3218B">
      <w:pPr>
        <w:numPr>
          <w:ilvl w:val="0"/>
          <w:numId w:val="13"/>
        </w:numPr>
        <w:jc w:val="both"/>
        <w:rPr>
          <w:rFonts w:ascii="Calibri" w:hAnsi="Calibri"/>
          <w:sz w:val="22"/>
          <w:szCs w:val="22"/>
        </w:rPr>
      </w:pPr>
      <w:r w:rsidRPr="002B2C2C">
        <w:rPr>
          <w:rFonts w:ascii="Calibri" w:hAnsi="Calibri"/>
          <w:sz w:val="22"/>
          <w:szCs w:val="22"/>
        </w:rPr>
        <w:t>Rozsah a kvalita Díla</w:t>
      </w:r>
      <w:r w:rsidR="006611FA">
        <w:rPr>
          <w:rFonts w:ascii="Calibri" w:hAnsi="Calibri"/>
          <w:sz w:val="22"/>
          <w:szCs w:val="22"/>
        </w:rPr>
        <w:t>, resp. Částí Díla,</w:t>
      </w:r>
      <w:r w:rsidRPr="002B2C2C">
        <w:rPr>
          <w:rFonts w:ascii="Calibri" w:hAnsi="Calibri"/>
          <w:sz w:val="22"/>
          <w:szCs w:val="22"/>
        </w:rPr>
        <w:t xml:space="preserve"> jsou</w:t>
      </w:r>
      <w:r w:rsidR="00774896">
        <w:rPr>
          <w:rFonts w:ascii="Calibri" w:hAnsi="Calibri"/>
          <w:sz w:val="22"/>
          <w:szCs w:val="22"/>
        </w:rPr>
        <w:t xml:space="preserve"> dále</w:t>
      </w:r>
      <w:r w:rsidRPr="002B2C2C">
        <w:rPr>
          <w:rFonts w:ascii="Calibri" w:hAnsi="Calibri"/>
          <w:sz w:val="22"/>
          <w:szCs w:val="22"/>
        </w:rPr>
        <w:t xml:space="preserve"> dány příslušnými ČSN, ČSN EN</w:t>
      </w:r>
      <w:r w:rsidR="0028708D">
        <w:rPr>
          <w:rFonts w:ascii="Calibri" w:hAnsi="Calibri"/>
          <w:sz w:val="22"/>
          <w:szCs w:val="22"/>
        </w:rPr>
        <w:t xml:space="preserve"> a</w:t>
      </w:r>
      <w:r w:rsidRPr="002B2C2C">
        <w:rPr>
          <w:rFonts w:ascii="Calibri" w:hAnsi="Calibri"/>
          <w:sz w:val="22"/>
          <w:szCs w:val="22"/>
        </w:rPr>
        <w:t xml:space="preserve"> právními předpisy platnými a účinnými v době provádění Díla</w:t>
      </w:r>
      <w:r w:rsidR="005F0ED9">
        <w:rPr>
          <w:rFonts w:ascii="Calibri" w:hAnsi="Calibri"/>
          <w:sz w:val="22"/>
          <w:szCs w:val="22"/>
        </w:rPr>
        <w:t xml:space="preserve"> (zejména </w:t>
      </w:r>
      <w:r w:rsidR="00FB343F">
        <w:rPr>
          <w:rFonts w:ascii="Calibri" w:hAnsi="Calibri"/>
          <w:sz w:val="22"/>
          <w:szCs w:val="22"/>
        </w:rPr>
        <w:t xml:space="preserve">Stavebním zákonem, </w:t>
      </w:r>
      <w:r w:rsidR="00FB343F" w:rsidRPr="00FB343F">
        <w:rPr>
          <w:rFonts w:ascii="Calibri" w:hAnsi="Calibri"/>
          <w:sz w:val="22"/>
          <w:szCs w:val="22"/>
        </w:rPr>
        <w:t>vyhláš</w:t>
      </w:r>
      <w:r w:rsidR="00FB343F">
        <w:rPr>
          <w:rFonts w:ascii="Calibri" w:hAnsi="Calibri"/>
          <w:sz w:val="22"/>
          <w:szCs w:val="22"/>
        </w:rPr>
        <w:t>kou</w:t>
      </w:r>
      <w:r w:rsidR="00FB343F" w:rsidRPr="00FB343F">
        <w:rPr>
          <w:rFonts w:ascii="Calibri" w:hAnsi="Calibri"/>
          <w:sz w:val="22"/>
          <w:szCs w:val="22"/>
        </w:rPr>
        <w:t xml:space="preserve"> </w:t>
      </w:r>
      <w:r w:rsidR="00FB343F" w:rsidRPr="00916635">
        <w:rPr>
          <w:rFonts w:ascii="Calibri" w:hAnsi="Calibri"/>
          <w:sz w:val="22"/>
          <w:szCs w:val="22"/>
        </w:rPr>
        <w:t>č. </w:t>
      </w:r>
      <w:r w:rsidR="00841B05" w:rsidRPr="00916635">
        <w:rPr>
          <w:rFonts w:ascii="Calibri" w:hAnsi="Calibri"/>
          <w:sz w:val="22"/>
          <w:szCs w:val="22"/>
        </w:rPr>
        <w:t>131</w:t>
      </w:r>
      <w:r w:rsidR="00FB343F" w:rsidRPr="00916635">
        <w:rPr>
          <w:rFonts w:ascii="Calibri" w:hAnsi="Calibri"/>
          <w:sz w:val="22"/>
          <w:szCs w:val="22"/>
        </w:rPr>
        <w:t>/</w:t>
      </w:r>
      <w:r w:rsidR="00916635" w:rsidRPr="00916635">
        <w:rPr>
          <w:rFonts w:ascii="Calibri" w:hAnsi="Calibri"/>
          <w:sz w:val="22"/>
          <w:szCs w:val="22"/>
        </w:rPr>
        <w:t xml:space="preserve">2024 </w:t>
      </w:r>
      <w:r w:rsidR="00FB343F" w:rsidRPr="00916635">
        <w:rPr>
          <w:rFonts w:ascii="Calibri" w:hAnsi="Calibri"/>
          <w:sz w:val="22"/>
          <w:szCs w:val="22"/>
        </w:rPr>
        <w:t xml:space="preserve">Sb., </w:t>
      </w:r>
      <w:r w:rsidR="00FB343F" w:rsidRPr="00FB343F">
        <w:rPr>
          <w:rFonts w:ascii="Calibri" w:hAnsi="Calibri"/>
          <w:sz w:val="22"/>
          <w:szCs w:val="22"/>
        </w:rPr>
        <w:t>o dokumentaci staveb, ve znění pozdějších předpisů</w:t>
      </w:r>
      <w:r w:rsidR="00297DE6">
        <w:rPr>
          <w:rFonts w:ascii="Calibri" w:hAnsi="Calibri"/>
          <w:sz w:val="22"/>
          <w:szCs w:val="22"/>
        </w:rPr>
        <w:t xml:space="preserve"> (dále jen „</w:t>
      </w:r>
      <w:r w:rsidR="00297DE6" w:rsidRPr="00297DE6">
        <w:rPr>
          <w:rFonts w:ascii="Calibri" w:hAnsi="Calibri"/>
          <w:b/>
          <w:i/>
          <w:sz w:val="22"/>
          <w:szCs w:val="22"/>
        </w:rPr>
        <w:t>Vyhláška o dokumentaci staveb</w:t>
      </w:r>
      <w:r w:rsidR="00297DE6">
        <w:rPr>
          <w:rFonts w:ascii="Calibri" w:hAnsi="Calibri"/>
          <w:sz w:val="22"/>
          <w:szCs w:val="22"/>
        </w:rPr>
        <w:t>“),</w:t>
      </w:r>
      <w:r w:rsidR="00FB343F">
        <w:rPr>
          <w:rFonts w:ascii="Calibri" w:hAnsi="Calibri"/>
          <w:sz w:val="22"/>
          <w:szCs w:val="22"/>
        </w:rPr>
        <w:t xml:space="preserve"> Zákonem o veřejných zakázkách</w:t>
      </w:r>
      <w:r w:rsidR="00297DE6">
        <w:rPr>
          <w:rFonts w:ascii="Calibri" w:hAnsi="Calibri"/>
          <w:sz w:val="22"/>
          <w:szCs w:val="22"/>
        </w:rPr>
        <w:t xml:space="preserve"> a vyhláškou č</w:t>
      </w:r>
      <w:r w:rsidR="00297DE6" w:rsidRPr="00A104DC">
        <w:rPr>
          <w:rFonts w:ascii="Calibri" w:hAnsi="Calibri"/>
          <w:color w:val="FF0000"/>
          <w:sz w:val="22"/>
          <w:szCs w:val="22"/>
        </w:rPr>
        <w:t xml:space="preserve">. </w:t>
      </w:r>
      <w:r w:rsidR="000207B4" w:rsidRPr="000207B4">
        <w:rPr>
          <w:rFonts w:ascii="Calibri" w:hAnsi="Calibri"/>
          <w:sz w:val="22"/>
          <w:szCs w:val="22"/>
        </w:rPr>
        <w:t>169/2016</w:t>
      </w:r>
      <w:r w:rsidR="00297DE6" w:rsidRPr="000207B4">
        <w:rPr>
          <w:rFonts w:ascii="Calibri" w:hAnsi="Calibri"/>
          <w:sz w:val="22"/>
          <w:szCs w:val="22"/>
        </w:rPr>
        <w:t xml:space="preserve"> Sb</w:t>
      </w:r>
      <w:r w:rsidR="00297DE6">
        <w:rPr>
          <w:rFonts w:ascii="Calibri" w:hAnsi="Calibri"/>
          <w:sz w:val="22"/>
          <w:szCs w:val="22"/>
        </w:rPr>
        <w:t>., kterou se stanoví podrobnosti vymezení předmětu veřejné zakázky na stavební práce a rozsah soupisu stavebních prací, dodávek a služeb s výkazem výměr, ve znění pozdějších předpisů (dále jen „</w:t>
      </w:r>
      <w:r w:rsidR="00297DE6" w:rsidRPr="00FD54E5">
        <w:rPr>
          <w:rFonts w:ascii="Calibri" w:hAnsi="Calibri"/>
          <w:b/>
          <w:i/>
          <w:sz w:val="22"/>
          <w:szCs w:val="22"/>
        </w:rPr>
        <w:t xml:space="preserve">Vyhláška o </w:t>
      </w:r>
      <w:r w:rsidR="00FD54E5" w:rsidRPr="00FD54E5">
        <w:rPr>
          <w:rFonts w:ascii="Calibri" w:hAnsi="Calibri"/>
          <w:b/>
          <w:i/>
          <w:sz w:val="22"/>
          <w:szCs w:val="22"/>
        </w:rPr>
        <w:t>veřejných zakázkách na stavební práce</w:t>
      </w:r>
      <w:r w:rsidR="00FD54E5">
        <w:rPr>
          <w:rFonts w:ascii="Calibri" w:hAnsi="Calibri"/>
          <w:sz w:val="22"/>
          <w:szCs w:val="22"/>
        </w:rPr>
        <w:t>“)</w:t>
      </w:r>
      <w:r w:rsidR="00FB343F">
        <w:rPr>
          <w:rFonts w:ascii="Calibri" w:hAnsi="Calibri"/>
          <w:sz w:val="22"/>
          <w:szCs w:val="22"/>
        </w:rPr>
        <w:t>),</w:t>
      </w:r>
      <w:r w:rsidRPr="002B2C2C">
        <w:rPr>
          <w:rFonts w:ascii="Calibri" w:hAnsi="Calibri"/>
          <w:sz w:val="22"/>
          <w:szCs w:val="22"/>
        </w:rPr>
        <w:t xml:space="preserve"> </w:t>
      </w:r>
      <w:r w:rsidR="002B2C2C" w:rsidRPr="002B2C2C">
        <w:rPr>
          <w:rFonts w:ascii="Calibri" w:hAnsi="Calibri"/>
          <w:sz w:val="22"/>
          <w:szCs w:val="22"/>
        </w:rPr>
        <w:t xml:space="preserve">Studií </w:t>
      </w:r>
      <w:r w:rsidRPr="002B2C2C">
        <w:rPr>
          <w:rFonts w:ascii="Calibri" w:hAnsi="Calibri"/>
          <w:sz w:val="22"/>
          <w:szCs w:val="22"/>
        </w:rPr>
        <w:t>a dále rozhodnutími a vyjádřeními dotčených orgánů veřejné správy a správců inženýrských sítí a dalšími podmínkami Objednatele sjednanými ve Smlouvě.</w:t>
      </w:r>
    </w:p>
    <w:p w14:paraId="45B412D9" w14:textId="77777777" w:rsidR="007B36BA" w:rsidRPr="002B2C2C" w:rsidRDefault="007B36BA" w:rsidP="00E3218B">
      <w:pPr>
        <w:ind w:left="567"/>
        <w:jc w:val="both"/>
        <w:rPr>
          <w:rFonts w:ascii="Calibri" w:hAnsi="Calibri"/>
          <w:sz w:val="22"/>
          <w:szCs w:val="22"/>
        </w:rPr>
      </w:pPr>
    </w:p>
    <w:p w14:paraId="2843F3FD" w14:textId="77777777" w:rsidR="007B36BA" w:rsidRPr="002B2C2C" w:rsidRDefault="007B36BA" w:rsidP="00E3218B">
      <w:pPr>
        <w:numPr>
          <w:ilvl w:val="0"/>
          <w:numId w:val="13"/>
        </w:numPr>
        <w:jc w:val="both"/>
        <w:rPr>
          <w:rFonts w:ascii="Calibri" w:hAnsi="Calibri"/>
          <w:sz w:val="22"/>
          <w:szCs w:val="22"/>
        </w:rPr>
      </w:pPr>
      <w:r w:rsidRPr="002B2C2C">
        <w:rPr>
          <w:rFonts w:ascii="Calibri" w:hAnsi="Calibri"/>
          <w:sz w:val="22"/>
          <w:szCs w:val="22"/>
        </w:rPr>
        <w:t>Zhotovitel je povinen zajistit veškeré nezbytné doklady spojené s prováděním Díla vyžadované Smlouvou, právními předpisy nebo orgány veřejné správy.</w:t>
      </w:r>
    </w:p>
    <w:p w14:paraId="51F3ECA1" w14:textId="77777777" w:rsidR="007B36BA" w:rsidRPr="00D318D7" w:rsidRDefault="007B36BA" w:rsidP="00E3218B">
      <w:pPr>
        <w:pStyle w:val="Odstavecseseznamem"/>
        <w:ind w:left="567"/>
        <w:jc w:val="both"/>
        <w:rPr>
          <w:rFonts w:ascii="Calibri" w:hAnsi="Calibri"/>
          <w:sz w:val="22"/>
          <w:szCs w:val="22"/>
          <w:highlight w:val="yellow"/>
        </w:rPr>
      </w:pPr>
    </w:p>
    <w:p w14:paraId="15C9AD6A" w14:textId="77777777" w:rsidR="007B36BA" w:rsidRDefault="007B36BA" w:rsidP="00E3218B">
      <w:pPr>
        <w:numPr>
          <w:ilvl w:val="0"/>
          <w:numId w:val="13"/>
        </w:numPr>
        <w:jc w:val="both"/>
        <w:rPr>
          <w:rFonts w:ascii="Calibri" w:hAnsi="Calibri"/>
          <w:sz w:val="22"/>
          <w:szCs w:val="22"/>
        </w:rPr>
      </w:pPr>
      <w:r w:rsidRPr="002B2C2C">
        <w:rPr>
          <w:rFonts w:ascii="Calibri" w:hAnsi="Calibri"/>
          <w:sz w:val="22"/>
          <w:szCs w:val="22"/>
        </w:rPr>
        <w:t>Zhotovitel je při určení způsobu provádění Díla vázán příkazy Objednatele, pokud Objednatel Zhotoviteli takové příkazy udělí.</w:t>
      </w:r>
    </w:p>
    <w:p w14:paraId="46C17FD7" w14:textId="77777777" w:rsidR="0081614A" w:rsidRDefault="0081614A" w:rsidP="00587C7B">
      <w:pPr>
        <w:jc w:val="both"/>
        <w:rPr>
          <w:rFonts w:ascii="Calibri" w:hAnsi="Calibri"/>
          <w:sz w:val="22"/>
          <w:szCs w:val="22"/>
          <w:highlight w:val="yellow"/>
        </w:rPr>
      </w:pPr>
    </w:p>
    <w:p w14:paraId="08522344" w14:textId="77777777" w:rsidR="0081614A" w:rsidRPr="002B2C2C" w:rsidRDefault="0081614A" w:rsidP="0081614A">
      <w:pPr>
        <w:pStyle w:val="Nadpis1"/>
        <w:rPr>
          <w:szCs w:val="22"/>
        </w:rPr>
      </w:pPr>
      <w:bookmarkStart w:id="13" w:name="_Ref383122295"/>
      <w:r w:rsidRPr="002B2C2C">
        <w:rPr>
          <w:szCs w:val="22"/>
        </w:rPr>
        <w:t>SOUVISEJÍCÍ PLNĚNÍ</w:t>
      </w:r>
    </w:p>
    <w:p w14:paraId="521F981B" w14:textId="77777777" w:rsidR="0081614A" w:rsidRPr="002B2C2C" w:rsidRDefault="0081614A" w:rsidP="00587C7B">
      <w:pPr>
        <w:keepNext/>
        <w:keepLines/>
        <w:rPr>
          <w:rFonts w:ascii="Calibri" w:hAnsi="Calibri"/>
          <w:sz w:val="22"/>
          <w:szCs w:val="22"/>
          <w:lang w:eastAsia="ar-SA"/>
        </w:rPr>
      </w:pPr>
    </w:p>
    <w:p w14:paraId="211B2AB0" w14:textId="77777777" w:rsidR="0081614A" w:rsidRPr="002B2C2C" w:rsidRDefault="0081614A" w:rsidP="0081614A">
      <w:pPr>
        <w:keepNext/>
        <w:keepLines/>
        <w:numPr>
          <w:ilvl w:val="0"/>
          <w:numId w:val="13"/>
        </w:numPr>
        <w:jc w:val="both"/>
        <w:rPr>
          <w:rFonts w:ascii="Calibri" w:hAnsi="Calibri"/>
          <w:sz w:val="22"/>
          <w:szCs w:val="22"/>
        </w:rPr>
      </w:pPr>
      <w:r w:rsidRPr="002B2C2C">
        <w:rPr>
          <w:rFonts w:ascii="Calibri" w:hAnsi="Calibri"/>
          <w:sz w:val="22"/>
          <w:szCs w:val="22"/>
        </w:rPr>
        <w:t>Zhotovitel se zavazuje poskytnout Objednateli tato Související plnění</w:t>
      </w:r>
      <w:bookmarkEnd w:id="13"/>
      <w:r w:rsidRPr="002B2C2C">
        <w:rPr>
          <w:rFonts w:ascii="Calibri" w:hAnsi="Calibri"/>
          <w:sz w:val="22"/>
          <w:szCs w:val="22"/>
        </w:rPr>
        <w:t>:</w:t>
      </w:r>
    </w:p>
    <w:p w14:paraId="2A41647A" w14:textId="77777777" w:rsidR="0081614A" w:rsidRPr="002B2C2C" w:rsidRDefault="0081614A" w:rsidP="0081614A">
      <w:pPr>
        <w:numPr>
          <w:ilvl w:val="1"/>
          <w:numId w:val="13"/>
        </w:numPr>
        <w:jc w:val="both"/>
        <w:rPr>
          <w:rFonts w:ascii="Calibri" w:hAnsi="Calibri"/>
          <w:sz w:val="22"/>
          <w:szCs w:val="22"/>
        </w:rPr>
      </w:pPr>
      <w:r w:rsidRPr="002B2C2C">
        <w:rPr>
          <w:rFonts w:ascii="Calibri" w:hAnsi="Calibri"/>
          <w:sz w:val="22"/>
          <w:szCs w:val="22"/>
        </w:rPr>
        <w:t>licence k</w:t>
      </w:r>
      <w:r w:rsidR="006611FA">
        <w:rPr>
          <w:rFonts w:ascii="Calibri" w:hAnsi="Calibri"/>
          <w:sz w:val="22"/>
          <w:szCs w:val="22"/>
        </w:rPr>
        <w:t> </w:t>
      </w:r>
      <w:r w:rsidRPr="002B2C2C">
        <w:rPr>
          <w:rFonts w:ascii="Calibri" w:hAnsi="Calibri"/>
          <w:sz w:val="22"/>
          <w:szCs w:val="22"/>
        </w:rPr>
        <w:t>Dílu</w:t>
      </w:r>
      <w:r w:rsidR="006611FA">
        <w:rPr>
          <w:rFonts w:ascii="Calibri" w:hAnsi="Calibri"/>
          <w:sz w:val="22"/>
          <w:szCs w:val="22"/>
        </w:rPr>
        <w:t>, resp. Částem Díla</w:t>
      </w:r>
      <w:r w:rsidR="00532BD9">
        <w:rPr>
          <w:rFonts w:ascii="Calibri" w:hAnsi="Calibri"/>
          <w:sz w:val="22"/>
          <w:szCs w:val="22"/>
        </w:rPr>
        <w:t>, a právo Dílo, resp. Části Díla změnit nebo zveřejnit</w:t>
      </w:r>
      <w:r w:rsidRPr="002B2C2C">
        <w:rPr>
          <w:rFonts w:ascii="Calibri" w:hAnsi="Calibri"/>
          <w:sz w:val="22"/>
          <w:szCs w:val="22"/>
        </w:rPr>
        <w:t>;</w:t>
      </w:r>
    </w:p>
    <w:p w14:paraId="29B85B30" w14:textId="77777777" w:rsidR="009B34BC" w:rsidRPr="002B2C2C" w:rsidRDefault="00532BD9" w:rsidP="0081614A">
      <w:pPr>
        <w:numPr>
          <w:ilvl w:val="1"/>
          <w:numId w:val="13"/>
        </w:numPr>
        <w:jc w:val="both"/>
        <w:rPr>
          <w:rFonts w:ascii="Calibri" w:hAnsi="Calibri"/>
          <w:sz w:val="22"/>
          <w:szCs w:val="22"/>
        </w:rPr>
      </w:pPr>
      <w:r>
        <w:rPr>
          <w:rFonts w:ascii="Calibri" w:hAnsi="Calibri"/>
          <w:sz w:val="22"/>
          <w:szCs w:val="22"/>
        </w:rPr>
        <w:t>inženýrskou</w:t>
      </w:r>
      <w:r w:rsidR="009B34BC" w:rsidRPr="002B2C2C">
        <w:rPr>
          <w:rFonts w:ascii="Calibri" w:hAnsi="Calibri"/>
          <w:sz w:val="22"/>
          <w:szCs w:val="22"/>
        </w:rPr>
        <w:t xml:space="preserve"> činnost</w:t>
      </w:r>
      <w:r w:rsidR="00670CCB" w:rsidRPr="00670CCB">
        <w:rPr>
          <w:rFonts w:ascii="Calibri" w:hAnsi="Calibri"/>
          <w:sz w:val="22"/>
          <w:szCs w:val="22"/>
        </w:rPr>
        <w:t xml:space="preserve"> </w:t>
      </w:r>
      <w:r w:rsidR="00670CCB">
        <w:rPr>
          <w:rFonts w:ascii="Calibri" w:hAnsi="Calibri"/>
          <w:sz w:val="22"/>
          <w:szCs w:val="22"/>
        </w:rPr>
        <w:t xml:space="preserve">související s jednotlivými stupni </w:t>
      </w:r>
      <w:r w:rsidR="006611FA">
        <w:rPr>
          <w:rFonts w:ascii="Calibri" w:hAnsi="Calibri"/>
          <w:sz w:val="22"/>
          <w:szCs w:val="22"/>
        </w:rPr>
        <w:t>P</w:t>
      </w:r>
      <w:r w:rsidR="00670CCB">
        <w:rPr>
          <w:rFonts w:ascii="Calibri" w:hAnsi="Calibri"/>
          <w:sz w:val="22"/>
          <w:szCs w:val="22"/>
        </w:rPr>
        <w:t>rojektové dokumentace</w:t>
      </w:r>
      <w:r w:rsidR="009B34BC" w:rsidRPr="002B2C2C">
        <w:rPr>
          <w:rFonts w:ascii="Calibri" w:hAnsi="Calibri"/>
          <w:sz w:val="22"/>
          <w:szCs w:val="22"/>
        </w:rPr>
        <w:t>;</w:t>
      </w:r>
    </w:p>
    <w:p w14:paraId="208F0320" w14:textId="77777777" w:rsidR="0042115E" w:rsidRDefault="00C2224C" w:rsidP="0081614A">
      <w:pPr>
        <w:numPr>
          <w:ilvl w:val="1"/>
          <w:numId w:val="13"/>
        </w:numPr>
        <w:jc w:val="both"/>
        <w:rPr>
          <w:rFonts w:ascii="Calibri" w:hAnsi="Calibri"/>
          <w:sz w:val="22"/>
          <w:szCs w:val="22"/>
        </w:rPr>
      </w:pPr>
      <w:r>
        <w:rPr>
          <w:rFonts w:ascii="Calibri" w:hAnsi="Calibri"/>
          <w:sz w:val="22"/>
          <w:szCs w:val="22"/>
        </w:rPr>
        <w:t>vešker</w:t>
      </w:r>
      <w:r w:rsidR="00532BD9">
        <w:rPr>
          <w:rFonts w:ascii="Calibri" w:hAnsi="Calibri"/>
          <w:sz w:val="22"/>
          <w:szCs w:val="22"/>
        </w:rPr>
        <w:t>ou</w:t>
      </w:r>
      <w:r>
        <w:rPr>
          <w:rFonts w:ascii="Calibri" w:hAnsi="Calibri"/>
          <w:sz w:val="22"/>
          <w:szCs w:val="22"/>
        </w:rPr>
        <w:t xml:space="preserve"> potřebn</w:t>
      </w:r>
      <w:r w:rsidR="00532BD9">
        <w:rPr>
          <w:rFonts w:ascii="Calibri" w:hAnsi="Calibri"/>
          <w:sz w:val="22"/>
          <w:szCs w:val="22"/>
        </w:rPr>
        <w:t>ou</w:t>
      </w:r>
      <w:r>
        <w:rPr>
          <w:rFonts w:ascii="Calibri" w:hAnsi="Calibri"/>
          <w:sz w:val="22"/>
          <w:szCs w:val="22"/>
        </w:rPr>
        <w:t xml:space="preserve"> nebo nezbytn</w:t>
      </w:r>
      <w:r w:rsidR="00532BD9">
        <w:rPr>
          <w:rFonts w:ascii="Calibri" w:hAnsi="Calibri"/>
          <w:sz w:val="22"/>
          <w:szCs w:val="22"/>
        </w:rPr>
        <w:t>ou</w:t>
      </w:r>
      <w:r>
        <w:rPr>
          <w:rFonts w:ascii="Calibri" w:hAnsi="Calibri"/>
          <w:sz w:val="22"/>
          <w:szCs w:val="22"/>
        </w:rPr>
        <w:t xml:space="preserve"> </w:t>
      </w:r>
      <w:r w:rsidR="0042115E" w:rsidRPr="002B2C2C">
        <w:rPr>
          <w:rFonts w:ascii="Calibri" w:hAnsi="Calibri"/>
          <w:sz w:val="22"/>
          <w:szCs w:val="22"/>
        </w:rPr>
        <w:t>součinnost při výběru zhotovitele Stavby</w:t>
      </w:r>
      <w:r w:rsidR="00F41304" w:rsidRPr="002B2C2C">
        <w:rPr>
          <w:rFonts w:ascii="Calibri" w:hAnsi="Calibri"/>
          <w:sz w:val="22"/>
          <w:szCs w:val="22"/>
        </w:rPr>
        <w:t>;</w:t>
      </w:r>
    </w:p>
    <w:p w14:paraId="420D2A70" w14:textId="6CC77460" w:rsidR="00A104DC" w:rsidRPr="002B2C2C" w:rsidRDefault="000941C2" w:rsidP="0081614A">
      <w:pPr>
        <w:numPr>
          <w:ilvl w:val="1"/>
          <w:numId w:val="13"/>
        </w:numPr>
        <w:jc w:val="both"/>
        <w:rPr>
          <w:rFonts w:ascii="Calibri" w:hAnsi="Calibri"/>
          <w:sz w:val="22"/>
          <w:szCs w:val="22"/>
        </w:rPr>
      </w:pPr>
      <w:r>
        <w:rPr>
          <w:rFonts w:ascii="Calibri" w:hAnsi="Calibri"/>
          <w:sz w:val="22"/>
          <w:szCs w:val="22"/>
        </w:rPr>
        <w:t xml:space="preserve">potřebný </w:t>
      </w:r>
      <w:r w:rsidR="002D39F3">
        <w:rPr>
          <w:rFonts w:ascii="Calibri" w:hAnsi="Calibri"/>
          <w:sz w:val="22"/>
          <w:szCs w:val="22"/>
        </w:rPr>
        <w:t>dozor projektanta</w:t>
      </w:r>
      <w:r>
        <w:rPr>
          <w:rFonts w:ascii="Calibri" w:hAnsi="Calibri"/>
          <w:sz w:val="22"/>
          <w:szCs w:val="22"/>
        </w:rPr>
        <w:t xml:space="preserve"> po dobu realizace stavby</w:t>
      </w:r>
    </w:p>
    <w:p w14:paraId="6F91C967" w14:textId="77777777" w:rsidR="0081614A" w:rsidRPr="002B2C2C" w:rsidRDefault="006611FA" w:rsidP="006611FA">
      <w:pPr>
        <w:ind w:left="567"/>
        <w:jc w:val="both"/>
        <w:rPr>
          <w:rFonts w:ascii="Calibri" w:hAnsi="Calibri"/>
          <w:sz w:val="22"/>
          <w:szCs w:val="22"/>
        </w:rPr>
      </w:pPr>
      <w:r>
        <w:rPr>
          <w:rFonts w:ascii="Calibri" w:hAnsi="Calibri"/>
          <w:sz w:val="22"/>
          <w:szCs w:val="22"/>
        </w:rPr>
        <w:t xml:space="preserve">a to </w:t>
      </w:r>
      <w:r w:rsidRPr="009B34BC">
        <w:rPr>
          <w:rFonts w:ascii="Calibri" w:hAnsi="Calibri"/>
          <w:sz w:val="22"/>
          <w:szCs w:val="22"/>
        </w:rPr>
        <w:t xml:space="preserve">v návaznosti na </w:t>
      </w:r>
      <w:r>
        <w:rPr>
          <w:rFonts w:ascii="Calibri" w:hAnsi="Calibri"/>
          <w:sz w:val="22"/>
          <w:szCs w:val="22"/>
        </w:rPr>
        <w:t>Dílo, resp. Části Díla,</w:t>
      </w:r>
      <w:r w:rsidRPr="009B34BC">
        <w:rPr>
          <w:rFonts w:ascii="Calibri" w:hAnsi="Calibri"/>
          <w:sz w:val="22"/>
          <w:szCs w:val="22"/>
        </w:rPr>
        <w:t xml:space="preserve"> a dle podmínek stanovených Smlouvou</w:t>
      </w:r>
      <w:r w:rsidR="0081614A" w:rsidRPr="002B2C2C">
        <w:rPr>
          <w:rFonts w:ascii="Calibri" w:hAnsi="Calibri"/>
          <w:sz w:val="22"/>
          <w:szCs w:val="22"/>
        </w:rPr>
        <w:t>.</w:t>
      </w:r>
    </w:p>
    <w:p w14:paraId="46E86855" w14:textId="77777777" w:rsidR="00E24E69" w:rsidRPr="002B2C2C" w:rsidRDefault="00E24E69" w:rsidP="00C30FB9">
      <w:pPr>
        <w:jc w:val="both"/>
        <w:rPr>
          <w:rFonts w:ascii="Calibri" w:hAnsi="Calibri"/>
          <w:sz w:val="22"/>
          <w:szCs w:val="22"/>
        </w:rPr>
      </w:pPr>
    </w:p>
    <w:p w14:paraId="5CF75EB7" w14:textId="77777777" w:rsidR="0081614A" w:rsidRPr="002B2C2C" w:rsidRDefault="0081614A" w:rsidP="00C30FB9">
      <w:pPr>
        <w:jc w:val="both"/>
        <w:rPr>
          <w:rFonts w:ascii="Calibri" w:hAnsi="Calibri"/>
          <w:sz w:val="22"/>
          <w:szCs w:val="22"/>
        </w:rPr>
      </w:pPr>
    </w:p>
    <w:p w14:paraId="18F98A85" w14:textId="77777777" w:rsidR="0081614A" w:rsidRPr="002B2C2C" w:rsidRDefault="0081614A" w:rsidP="0081614A">
      <w:pPr>
        <w:pStyle w:val="Nadpis1"/>
      </w:pPr>
      <w:bookmarkStart w:id="14" w:name="_Ref435714482"/>
      <w:r w:rsidRPr="002B2C2C">
        <w:t>LICENCE K DÍLU</w:t>
      </w:r>
      <w:bookmarkEnd w:id="14"/>
    </w:p>
    <w:p w14:paraId="3843C358" w14:textId="77777777" w:rsidR="0081614A" w:rsidRPr="00A1388C" w:rsidRDefault="0081614A" w:rsidP="0081614A">
      <w:pPr>
        <w:keepNext/>
        <w:keepLines/>
        <w:rPr>
          <w:rFonts w:ascii="Calibri" w:hAnsi="Calibri"/>
          <w:sz w:val="22"/>
          <w:szCs w:val="22"/>
          <w:highlight w:val="cyan"/>
          <w:lang w:eastAsia="ar-SA"/>
        </w:rPr>
      </w:pPr>
    </w:p>
    <w:p w14:paraId="1AA9D532" w14:textId="77777777" w:rsidR="00A1388C" w:rsidRDefault="00A1388C" w:rsidP="00A1388C">
      <w:pPr>
        <w:keepNext/>
        <w:keepLines/>
        <w:numPr>
          <w:ilvl w:val="0"/>
          <w:numId w:val="13"/>
        </w:numPr>
        <w:jc w:val="both"/>
        <w:rPr>
          <w:rFonts w:ascii="Calibri" w:hAnsi="Calibri"/>
          <w:sz w:val="22"/>
          <w:szCs w:val="22"/>
        </w:rPr>
      </w:pPr>
      <w:bookmarkStart w:id="15" w:name="_Ref368923355"/>
      <w:r w:rsidRPr="00A1388C">
        <w:rPr>
          <w:rFonts w:ascii="Calibri" w:hAnsi="Calibri"/>
          <w:sz w:val="22"/>
          <w:szCs w:val="22"/>
        </w:rPr>
        <w:t>Zhotovitel</w:t>
      </w:r>
      <w:r w:rsidR="0081614A" w:rsidRPr="00A1388C">
        <w:rPr>
          <w:rFonts w:ascii="Calibri" w:hAnsi="Calibri"/>
          <w:sz w:val="22"/>
          <w:szCs w:val="22"/>
        </w:rPr>
        <w:t xml:space="preserve"> poskytuje</w:t>
      </w:r>
      <w:r w:rsidRPr="00A1388C">
        <w:rPr>
          <w:rFonts w:ascii="Calibri" w:hAnsi="Calibri"/>
          <w:sz w:val="22"/>
          <w:szCs w:val="22"/>
        </w:rPr>
        <w:t xml:space="preserve"> Objednateli </w:t>
      </w:r>
      <w:r w:rsidR="00FB343F">
        <w:rPr>
          <w:rFonts w:ascii="Calibri" w:hAnsi="Calibri"/>
          <w:sz w:val="22"/>
          <w:szCs w:val="22"/>
        </w:rPr>
        <w:t>oprávnění k</w:t>
      </w:r>
      <w:r w:rsidR="00FB343F" w:rsidRPr="00FB343F">
        <w:rPr>
          <w:rFonts w:ascii="Calibri" w:hAnsi="Calibri"/>
          <w:sz w:val="22"/>
          <w:szCs w:val="22"/>
        </w:rPr>
        <w:t xml:space="preserve"> užití </w:t>
      </w:r>
      <w:r>
        <w:rPr>
          <w:rFonts w:ascii="Calibri" w:hAnsi="Calibri"/>
          <w:sz w:val="22"/>
          <w:szCs w:val="22"/>
        </w:rPr>
        <w:t>D</w:t>
      </w:r>
      <w:r w:rsidRPr="00A1388C">
        <w:rPr>
          <w:rFonts w:ascii="Calibri" w:hAnsi="Calibri"/>
          <w:sz w:val="22"/>
          <w:szCs w:val="22"/>
        </w:rPr>
        <w:t>íla</w:t>
      </w:r>
      <w:r w:rsidR="006567A5">
        <w:rPr>
          <w:rFonts w:ascii="Calibri" w:hAnsi="Calibri"/>
          <w:sz w:val="22"/>
          <w:szCs w:val="22"/>
        </w:rPr>
        <w:t>, resp. Částí Díla</w:t>
      </w:r>
      <w:r>
        <w:rPr>
          <w:rFonts w:ascii="Calibri" w:hAnsi="Calibri"/>
          <w:sz w:val="22"/>
          <w:szCs w:val="22"/>
        </w:rPr>
        <w:t xml:space="preserve">, </w:t>
      </w:r>
      <w:r w:rsidR="00FB343F">
        <w:rPr>
          <w:rFonts w:ascii="Calibri" w:hAnsi="Calibri"/>
          <w:sz w:val="22"/>
          <w:szCs w:val="22"/>
        </w:rPr>
        <w:t>je-li</w:t>
      </w:r>
      <w:r w:rsidR="006567A5">
        <w:rPr>
          <w:rFonts w:ascii="Calibri" w:hAnsi="Calibri"/>
          <w:sz w:val="22"/>
          <w:szCs w:val="22"/>
        </w:rPr>
        <w:t>, resp. jsou-li,</w:t>
      </w:r>
      <w:r w:rsidR="00442E46">
        <w:rPr>
          <w:rFonts w:ascii="Calibri" w:hAnsi="Calibri"/>
          <w:sz w:val="22"/>
          <w:szCs w:val="22"/>
        </w:rPr>
        <w:t xml:space="preserve"> </w:t>
      </w:r>
      <w:r w:rsidRPr="00A1388C">
        <w:rPr>
          <w:rFonts w:ascii="Calibri" w:hAnsi="Calibri"/>
          <w:sz w:val="22"/>
          <w:szCs w:val="22"/>
        </w:rPr>
        <w:t>ve smyslu zákona č. 121/2000 Sb., o právu autorském, o právech souvisejících s právem autorským a o změně některých zákonů (autorský zákon)</w:t>
      </w:r>
      <w:r>
        <w:rPr>
          <w:rFonts w:ascii="Calibri" w:hAnsi="Calibri"/>
          <w:sz w:val="22"/>
          <w:szCs w:val="22"/>
        </w:rPr>
        <w:t xml:space="preserve">, </w:t>
      </w:r>
      <w:r w:rsidRPr="00A1388C">
        <w:rPr>
          <w:rFonts w:ascii="Calibri" w:hAnsi="Calibri"/>
          <w:sz w:val="22"/>
          <w:szCs w:val="22"/>
        </w:rPr>
        <w:t>(d</w:t>
      </w:r>
      <w:r>
        <w:rPr>
          <w:rFonts w:ascii="Calibri" w:hAnsi="Calibri"/>
          <w:sz w:val="22"/>
          <w:szCs w:val="22"/>
        </w:rPr>
        <w:t>ále jen</w:t>
      </w:r>
      <w:r w:rsidRPr="00A1388C">
        <w:rPr>
          <w:rFonts w:ascii="Calibri" w:hAnsi="Calibri"/>
          <w:sz w:val="22"/>
          <w:szCs w:val="22"/>
        </w:rPr>
        <w:t xml:space="preserve"> „</w:t>
      </w:r>
      <w:r>
        <w:rPr>
          <w:rFonts w:ascii="Calibri" w:hAnsi="Calibri"/>
          <w:b/>
          <w:i/>
          <w:sz w:val="22"/>
          <w:szCs w:val="22"/>
        </w:rPr>
        <w:t>A</w:t>
      </w:r>
      <w:r w:rsidRPr="00A1388C">
        <w:rPr>
          <w:rFonts w:ascii="Calibri" w:hAnsi="Calibri"/>
          <w:b/>
          <w:i/>
          <w:sz w:val="22"/>
          <w:szCs w:val="22"/>
        </w:rPr>
        <w:t>utorský zákon</w:t>
      </w:r>
      <w:r w:rsidRPr="00A1388C">
        <w:rPr>
          <w:rFonts w:ascii="Calibri" w:hAnsi="Calibri"/>
          <w:sz w:val="22"/>
          <w:szCs w:val="22"/>
        </w:rPr>
        <w:t>“)</w:t>
      </w:r>
      <w:r>
        <w:rPr>
          <w:rFonts w:ascii="Calibri" w:hAnsi="Calibri"/>
          <w:sz w:val="22"/>
          <w:szCs w:val="22"/>
        </w:rPr>
        <w:t>,</w:t>
      </w:r>
      <w:r w:rsidRPr="00A1388C">
        <w:rPr>
          <w:rFonts w:ascii="Calibri" w:hAnsi="Calibri"/>
          <w:sz w:val="22"/>
          <w:szCs w:val="22"/>
        </w:rPr>
        <w:t xml:space="preserve"> </w:t>
      </w:r>
      <w:r>
        <w:rPr>
          <w:rFonts w:ascii="Calibri" w:hAnsi="Calibri"/>
          <w:sz w:val="22"/>
          <w:szCs w:val="22"/>
        </w:rPr>
        <w:t>autorským dílem (dále jen</w:t>
      </w:r>
      <w:r w:rsidRPr="00A1388C">
        <w:rPr>
          <w:rFonts w:ascii="Calibri" w:hAnsi="Calibri"/>
          <w:sz w:val="22"/>
          <w:szCs w:val="22"/>
        </w:rPr>
        <w:t xml:space="preserve"> „</w:t>
      </w:r>
      <w:r>
        <w:rPr>
          <w:rFonts w:ascii="Calibri" w:hAnsi="Calibri"/>
          <w:b/>
          <w:i/>
          <w:sz w:val="22"/>
          <w:szCs w:val="22"/>
        </w:rPr>
        <w:t>L</w:t>
      </w:r>
      <w:r w:rsidRPr="00A1388C">
        <w:rPr>
          <w:rFonts w:ascii="Calibri" w:hAnsi="Calibri"/>
          <w:b/>
          <w:i/>
          <w:sz w:val="22"/>
          <w:szCs w:val="22"/>
        </w:rPr>
        <w:t>icence</w:t>
      </w:r>
      <w:r w:rsidRPr="00A1388C">
        <w:rPr>
          <w:rFonts w:ascii="Calibri" w:hAnsi="Calibri"/>
          <w:sz w:val="22"/>
          <w:szCs w:val="22"/>
        </w:rPr>
        <w:t>“)</w:t>
      </w:r>
      <w:r>
        <w:rPr>
          <w:rFonts w:ascii="Calibri" w:hAnsi="Calibri"/>
          <w:sz w:val="22"/>
          <w:szCs w:val="22"/>
        </w:rPr>
        <w:t>.</w:t>
      </w:r>
    </w:p>
    <w:p w14:paraId="0064AAEC" w14:textId="77777777" w:rsidR="00765260" w:rsidRPr="00A1388C" w:rsidRDefault="00765260" w:rsidP="00C30FB9">
      <w:pPr>
        <w:ind w:left="567"/>
        <w:jc w:val="both"/>
        <w:rPr>
          <w:rFonts w:ascii="Calibri" w:hAnsi="Calibri"/>
          <w:sz w:val="22"/>
          <w:szCs w:val="22"/>
        </w:rPr>
      </w:pPr>
    </w:p>
    <w:p w14:paraId="30FDC55A" w14:textId="77777777" w:rsidR="0081614A" w:rsidRPr="00A1388C" w:rsidRDefault="0081614A" w:rsidP="0081614A">
      <w:pPr>
        <w:keepNext/>
        <w:keepLines/>
        <w:numPr>
          <w:ilvl w:val="0"/>
          <w:numId w:val="13"/>
        </w:numPr>
        <w:jc w:val="both"/>
        <w:rPr>
          <w:rFonts w:ascii="Calibri" w:hAnsi="Calibri"/>
          <w:sz w:val="22"/>
          <w:szCs w:val="22"/>
        </w:rPr>
      </w:pPr>
      <w:r w:rsidRPr="00A1388C">
        <w:rPr>
          <w:rFonts w:ascii="Calibri" w:hAnsi="Calibri"/>
          <w:sz w:val="22"/>
          <w:szCs w:val="22"/>
        </w:rPr>
        <w:t xml:space="preserve">Licence </w:t>
      </w:r>
      <w:r w:rsidR="002F59F2">
        <w:rPr>
          <w:rFonts w:ascii="Calibri" w:hAnsi="Calibri"/>
          <w:sz w:val="22"/>
          <w:szCs w:val="22"/>
        </w:rPr>
        <w:t>k Dílu, resp.</w:t>
      </w:r>
      <w:r w:rsidR="006611FA">
        <w:rPr>
          <w:rFonts w:ascii="Calibri" w:hAnsi="Calibri"/>
          <w:sz w:val="22"/>
          <w:szCs w:val="22"/>
        </w:rPr>
        <w:t xml:space="preserve"> Č</w:t>
      </w:r>
      <w:r w:rsidR="00A1388C">
        <w:rPr>
          <w:rFonts w:ascii="Calibri" w:hAnsi="Calibri"/>
          <w:sz w:val="22"/>
          <w:szCs w:val="22"/>
        </w:rPr>
        <w:t>ástem</w:t>
      </w:r>
      <w:r w:rsidR="006611FA">
        <w:rPr>
          <w:rFonts w:ascii="Calibri" w:hAnsi="Calibri"/>
          <w:sz w:val="22"/>
          <w:szCs w:val="22"/>
        </w:rPr>
        <w:t xml:space="preserve"> Díla</w:t>
      </w:r>
      <w:r w:rsidR="00765260">
        <w:rPr>
          <w:rFonts w:ascii="Calibri" w:hAnsi="Calibri"/>
          <w:sz w:val="22"/>
          <w:szCs w:val="22"/>
        </w:rPr>
        <w:t>,</w:t>
      </w:r>
      <w:r w:rsidR="00A1388C">
        <w:rPr>
          <w:rFonts w:ascii="Calibri" w:hAnsi="Calibri"/>
          <w:sz w:val="22"/>
          <w:szCs w:val="22"/>
        </w:rPr>
        <w:t xml:space="preserve"> s</w:t>
      </w:r>
      <w:r w:rsidRPr="00A1388C">
        <w:rPr>
          <w:rFonts w:ascii="Calibri" w:hAnsi="Calibri"/>
          <w:sz w:val="22"/>
          <w:szCs w:val="22"/>
        </w:rPr>
        <w:t>e poskytuje</w:t>
      </w:r>
      <w:bookmarkEnd w:id="15"/>
      <w:r w:rsidR="00A1388C">
        <w:rPr>
          <w:rFonts w:ascii="Calibri" w:hAnsi="Calibri"/>
          <w:sz w:val="22"/>
          <w:szCs w:val="22"/>
        </w:rPr>
        <w:t>:</w:t>
      </w:r>
    </w:p>
    <w:p w14:paraId="1288C838" w14:textId="39B31C07" w:rsidR="0081614A" w:rsidRPr="00ED1166" w:rsidRDefault="0081614A" w:rsidP="0081614A">
      <w:pPr>
        <w:numPr>
          <w:ilvl w:val="1"/>
          <w:numId w:val="13"/>
        </w:numPr>
        <w:tabs>
          <w:tab w:val="clear" w:pos="851"/>
        </w:tabs>
        <w:jc w:val="both"/>
        <w:rPr>
          <w:rFonts w:ascii="Calibri" w:hAnsi="Calibri"/>
          <w:sz w:val="22"/>
          <w:szCs w:val="22"/>
        </w:rPr>
      </w:pPr>
      <w:r w:rsidRPr="00ED1166">
        <w:rPr>
          <w:rFonts w:ascii="Calibri" w:hAnsi="Calibri"/>
          <w:sz w:val="22"/>
          <w:szCs w:val="22"/>
        </w:rPr>
        <w:t>jako úplatná</w:t>
      </w:r>
      <w:r w:rsidR="002F06CF" w:rsidRPr="00ED1166">
        <w:rPr>
          <w:rFonts w:ascii="Calibri" w:hAnsi="Calibri"/>
          <w:sz w:val="22"/>
          <w:szCs w:val="22"/>
        </w:rPr>
        <w:t>, přičemž úplata je zahrnuta v</w:t>
      </w:r>
      <w:r w:rsidR="006567A5" w:rsidRPr="00ED1166">
        <w:rPr>
          <w:rFonts w:ascii="Calibri" w:hAnsi="Calibri"/>
          <w:sz w:val="22"/>
          <w:szCs w:val="22"/>
        </w:rPr>
        <w:t> Celkové ceně</w:t>
      </w:r>
      <w:r w:rsidR="002F06CF" w:rsidRPr="00ED1166">
        <w:rPr>
          <w:rFonts w:ascii="Calibri" w:hAnsi="Calibri"/>
          <w:sz w:val="22"/>
          <w:szCs w:val="22"/>
        </w:rPr>
        <w:t xml:space="preserve"> a činí </w:t>
      </w:r>
      <w:r w:rsidR="00ED1166" w:rsidRPr="00ED1166">
        <w:rPr>
          <w:rFonts w:ascii="Calibri" w:hAnsi="Calibri"/>
          <w:sz w:val="22"/>
          <w:szCs w:val="22"/>
        </w:rPr>
        <w:t>1</w:t>
      </w:r>
      <w:r w:rsidR="00752143" w:rsidRPr="00ED1166">
        <w:rPr>
          <w:rFonts w:ascii="Calibri" w:hAnsi="Calibri"/>
          <w:sz w:val="22"/>
          <w:szCs w:val="22"/>
        </w:rPr>
        <w:t xml:space="preserve"> </w:t>
      </w:r>
      <w:r w:rsidR="002F06CF" w:rsidRPr="00ED1166">
        <w:rPr>
          <w:rFonts w:ascii="Calibri" w:hAnsi="Calibri"/>
          <w:sz w:val="22"/>
          <w:szCs w:val="22"/>
        </w:rPr>
        <w:t>% z</w:t>
      </w:r>
      <w:r w:rsidR="006567A5" w:rsidRPr="00ED1166">
        <w:rPr>
          <w:rFonts w:ascii="Calibri" w:hAnsi="Calibri"/>
          <w:sz w:val="22"/>
          <w:szCs w:val="22"/>
        </w:rPr>
        <w:t> Celkové ceny</w:t>
      </w:r>
      <w:r w:rsidRPr="00ED1166">
        <w:rPr>
          <w:rFonts w:ascii="Calibri" w:hAnsi="Calibri"/>
          <w:sz w:val="22"/>
          <w:szCs w:val="22"/>
        </w:rPr>
        <w:t>;</w:t>
      </w:r>
    </w:p>
    <w:p w14:paraId="2475C8E3" w14:textId="77777777" w:rsidR="0081614A" w:rsidRPr="00ED1166" w:rsidRDefault="0081614A" w:rsidP="0081614A">
      <w:pPr>
        <w:numPr>
          <w:ilvl w:val="1"/>
          <w:numId w:val="13"/>
        </w:numPr>
        <w:tabs>
          <w:tab w:val="clear" w:pos="851"/>
        </w:tabs>
        <w:jc w:val="both"/>
        <w:rPr>
          <w:rFonts w:ascii="Calibri" w:hAnsi="Calibri"/>
          <w:sz w:val="22"/>
          <w:szCs w:val="22"/>
        </w:rPr>
      </w:pPr>
      <w:r w:rsidRPr="00ED1166">
        <w:rPr>
          <w:rFonts w:ascii="Calibri" w:hAnsi="Calibri"/>
          <w:sz w:val="22"/>
          <w:szCs w:val="22"/>
        </w:rPr>
        <w:t>jako výhradní;</w:t>
      </w:r>
    </w:p>
    <w:p w14:paraId="55A87D50" w14:textId="77777777" w:rsidR="0081614A" w:rsidRPr="00A1388C" w:rsidRDefault="0081614A" w:rsidP="0081614A">
      <w:pPr>
        <w:numPr>
          <w:ilvl w:val="1"/>
          <w:numId w:val="13"/>
        </w:numPr>
        <w:tabs>
          <w:tab w:val="clear" w:pos="851"/>
        </w:tabs>
        <w:jc w:val="both"/>
        <w:rPr>
          <w:rFonts w:ascii="Calibri" w:hAnsi="Calibri"/>
          <w:sz w:val="22"/>
          <w:szCs w:val="22"/>
        </w:rPr>
      </w:pPr>
      <w:r w:rsidRPr="00ED1166">
        <w:rPr>
          <w:rFonts w:ascii="Calibri" w:hAnsi="Calibri"/>
          <w:sz w:val="22"/>
          <w:szCs w:val="22"/>
        </w:rPr>
        <w:t xml:space="preserve">z hlediska časového rozsahu </w:t>
      </w:r>
      <w:r w:rsidR="002F06CF" w:rsidRPr="00ED1166">
        <w:rPr>
          <w:rFonts w:ascii="Calibri" w:hAnsi="Calibri"/>
          <w:sz w:val="22"/>
          <w:szCs w:val="22"/>
        </w:rPr>
        <w:t xml:space="preserve">minimálně </w:t>
      </w:r>
      <w:r w:rsidRPr="00ED1166">
        <w:rPr>
          <w:rFonts w:ascii="Calibri" w:hAnsi="Calibri"/>
          <w:sz w:val="22"/>
          <w:szCs w:val="22"/>
        </w:rPr>
        <w:t>na dobu trvání</w:t>
      </w:r>
      <w:r w:rsidR="002F06CF" w:rsidRPr="00ED1166">
        <w:rPr>
          <w:rFonts w:ascii="Calibri" w:hAnsi="Calibri"/>
          <w:sz w:val="22"/>
          <w:szCs w:val="22"/>
        </w:rPr>
        <w:t xml:space="preserve"> všech</w:t>
      </w:r>
      <w:r w:rsidRPr="00ED1166">
        <w:rPr>
          <w:rFonts w:ascii="Calibri" w:hAnsi="Calibri"/>
          <w:sz w:val="22"/>
          <w:szCs w:val="22"/>
        </w:rPr>
        <w:t xml:space="preserve"> majetkových</w:t>
      </w:r>
      <w:r w:rsidRPr="00A1388C">
        <w:rPr>
          <w:rFonts w:ascii="Calibri" w:hAnsi="Calibri"/>
          <w:sz w:val="22"/>
          <w:szCs w:val="22"/>
        </w:rPr>
        <w:t xml:space="preserve"> práv k předmětu Licence;</w:t>
      </w:r>
    </w:p>
    <w:p w14:paraId="3BDC3F87" w14:textId="77777777" w:rsidR="0081614A" w:rsidRPr="00A1388C" w:rsidRDefault="0081614A" w:rsidP="0081614A">
      <w:pPr>
        <w:numPr>
          <w:ilvl w:val="1"/>
          <w:numId w:val="13"/>
        </w:numPr>
        <w:tabs>
          <w:tab w:val="clear" w:pos="851"/>
        </w:tabs>
        <w:jc w:val="both"/>
        <w:rPr>
          <w:rFonts w:ascii="Calibri" w:hAnsi="Calibri"/>
          <w:sz w:val="22"/>
          <w:szCs w:val="22"/>
        </w:rPr>
      </w:pPr>
      <w:r w:rsidRPr="00A1388C">
        <w:rPr>
          <w:rFonts w:ascii="Calibri" w:hAnsi="Calibri"/>
          <w:sz w:val="22"/>
          <w:szCs w:val="22"/>
        </w:rPr>
        <w:t>z hlediska územního rozsahu na území České republiky;</w:t>
      </w:r>
    </w:p>
    <w:p w14:paraId="0B7DF33D" w14:textId="77777777" w:rsidR="0081614A" w:rsidRPr="002F06CF" w:rsidRDefault="0081614A" w:rsidP="00752143">
      <w:pPr>
        <w:numPr>
          <w:ilvl w:val="1"/>
          <w:numId w:val="13"/>
        </w:numPr>
        <w:tabs>
          <w:tab w:val="clear" w:pos="851"/>
        </w:tabs>
        <w:jc w:val="both"/>
        <w:rPr>
          <w:rFonts w:ascii="Calibri" w:hAnsi="Calibri"/>
          <w:sz w:val="22"/>
          <w:szCs w:val="22"/>
        </w:rPr>
      </w:pPr>
      <w:r w:rsidRPr="002F06CF">
        <w:rPr>
          <w:rFonts w:ascii="Calibri" w:hAnsi="Calibri"/>
          <w:sz w:val="22"/>
          <w:szCs w:val="22"/>
        </w:rPr>
        <w:t xml:space="preserve">z hlediska věcného rozsahu (způsobu užití) tak, že opravňuje </w:t>
      </w:r>
      <w:r w:rsidR="00FB343F" w:rsidRPr="002F06CF">
        <w:rPr>
          <w:rFonts w:ascii="Calibri" w:hAnsi="Calibri"/>
          <w:sz w:val="22"/>
          <w:szCs w:val="22"/>
        </w:rPr>
        <w:t>Objednatele</w:t>
      </w:r>
      <w:r w:rsidR="002F06CF" w:rsidRPr="002F06CF">
        <w:rPr>
          <w:rFonts w:ascii="Calibri" w:hAnsi="Calibri"/>
          <w:sz w:val="22"/>
          <w:szCs w:val="22"/>
        </w:rPr>
        <w:t xml:space="preserve"> </w:t>
      </w:r>
      <w:r w:rsidR="00FB343F" w:rsidRPr="002F06CF">
        <w:rPr>
          <w:rFonts w:ascii="Calibri" w:hAnsi="Calibri"/>
          <w:sz w:val="22"/>
          <w:szCs w:val="22"/>
        </w:rPr>
        <w:t>ke všem známým a možným způsobům užití, které povaha Díla, resp. Část</w:t>
      </w:r>
      <w:r w:rsidR="002F59F2">
        <w:rPr>
          <w:rFonts w:ascii="Calibri" w:hAnsi="Calibri"/>
          <w:sz w:val="22"/>
          <w:szCs w:val="22"/>
        </w:rPr>
        <w:t>i</w:t>
      </w:r>
      <w:r w:rsidR="00FB343F" w:rsidRPr="002F06CF">
        <w:rPr>
          <w:rFonts w:ascii="Calibri" w:hAnsi="Calibri"/>
          <w:sz w:val="22"/>
          <w:szCs w:val="22"/>
        </w:rPr>
        <w:t xml:space="preserve"> Díla, připouští, a které </w:t>
      </w:r>
      <w:r w:rsidR="002F06CF" w:rsidRPr="002F06CF">
        <w:rPr>
          <w:rFonts w:ascii="Calibri" w:hAnsi="Calibri"/>
          <w:sz w:val="22"/>
          <w:szCs w:val="22"/>
        </w:rPr>
        <w:lastRenderedPageBreak/>
        <w:t xml:space="preserve">nejsou </w:t>
      </w:r>
      <w:r w:rsidR="00FB343F" w:rsidRPr="002F06CF">
        <w:rPr>
          <w:rFonts w:ascii="Calibri" w:hAnsi="Calibri"/>
          <w:sz w:val="22"/>
          <w:szCs w:val="22"/>
        </w:rPr>
        <w:t>v rozporu s právními předpisy</w:t>
      </w:r>
      <w:r w:rsidR="002F06CF" w:rsidRPr="002F06CF">
        <w:rPr>
          <w:rFonts w:ascii="Calibri" w:hAnsi="Calibri"/>
          <w:sz w:val="22"/>
          <w:szCs w:val="22"/>
        </w:rPr>
        <w:t xml:space="preserve">, zejména k takovým </w:t>
      </w:r>
      <w:r w:rsidRPr="002F06CF">
        <w:rPr>
          <w:rFonts w:ascii="Calibri" w:hAnsi="Calibri"/>
          <w:sz w:val="22"/>
          <w:szCs w:val="22"/>
        </w:rPr>
        <w:t>způsobům užití</w:t>
      </w:r>
      <w:r w:rsidR="002F06CF" w:rsidRPr="002F06CF">
        <w:rPr>
          <w:rFonts w:ascii="Calibri" w:hAnsi="Calibri"/>
          <w:sz w:val="22"/>
          <w:szCs w:val="22"/>
        </w:rPr>
        <w:t xml:space="preserve">, jež jsou potřebná nebo </w:t>
      </w:r>
      <w:r w:rsidR="00765260" w:rsidRPr="002F06CF">
        <w:rPr>
          <w:rFonts w:ascii="Calibri" w:hAnsi="Calibri"/>
          <w:sz w:val="22"/>
          <w:szCs w:val="22"/>
        </w:rPr>
        <w:t>nezbyt</w:t>
      </w:r>
      <w:r w:rsidR="002F06CF" w:rsidRPr="002F06CF">
        <w:rPr>
          <w:rFonts w:ascii="Calibri" w:hAnsi="Calibri"/>
          <w:sz w:val="22"/>
          <w:szCs w:val="22"/>
        </w:rPr>
        <w:t>ná</w:t>
      </w:r>
      <w:r w:rsidR="00765260" w:rsidRPr="002F06CF">
        <w:rPr>
          <w:rFonts w:ascii="Calibri" w:hAnsi="Calibri"/>
          <w:sz w:val="22"/>
          <w:szCs w:val="22"/>
        </w:rPr>
        <w:t xml:space="preserve"> k tomu</w:t>
      </w:r>
      <w:r w:rsidRPr="002F06CF">
        <w:rPr>
          <w:rFonts w:ascii="Calibri" w:hAnsi="Calibri"/>
          <w:sz w:val="22"/>
          <w:szCs w:val="22"/>
        </w:rPr>
        <w:t xml:space="preserve">, aby </w:t>
      </w:r>
      <w:r w:rsidR="006611FA" w:rsidRPr="002F06CF">
        <w:rPr>
          <w:rFonts w:ascii="Calibri" w:hAnsi="Calibri"/>
          <w:sz w:val="22"/>
          <w:szCs w:val="22"/>
        </w:rPr>
        <w:t xml:space="preserve">bylo </w:t>
      </w:r>
      <w:r w:rsidR="00765260" w:rsidRPr="002F06CF">
        <w:rPr>
          <w:rFonts w:ascii="Calibri" w:hAnsi="Calibri"/>
          <w:sz w:val="22"/>
          <w:szCs w:val="22"/>
        </w:rPr>
        <w:t>Dílo</w:t>
      </w:r>
      <w:r w:rsidR="00660CDB" w:rsidRPr="002F06CF">
        <w:rPr>
          <w:rFonts w:ascii="Calibri" w:hAnsi="Calibri"/>
          <w:sz w:val="22"/>
          <w:szCs w:val="22"/>
        </w:rPr>
        <w:t xml:space="preserve">, resp. </w:t>
      </w:r>
      <w:r w:rsidR="006611FA" w:rsidRPr="002F06CF">
        <w:rPr>
          <w:rFonts w:ascii="Calibri" w:hAnsi="Calibri"/>
          <w:sz w:val="22"/>
          <w:szCs w:val="22"/>
        </w:rPr>
        <w:t>Č</w:t>
      </w:r>
      <w:r w:rsidR="00660CDB" w:rsidRPr="002F06CF">
        <w:rPr>
          <w:rFonts w:ascii="Calibri" w:hAnsi="Calibri"/>
          <w:sz w:val="22"/>
          <w:szCs w:val="22"/>
        </w:rPr>
        <w:t>ásti</w:t>
      </w:r>
      <w:r w:rsidR="006611FA" w:rsidRPr="002F06CF">
        <w:rPr>
          <w:rFonts w:ascii="Calibri" w:hAnsi="Calibri"/>
          <w:sz w:val="22"/>
          <w:szCs w:val="22"/>
        </w:rPr>
        <w:t xml:space="preserve"> Díla,</w:t>
      </w:r>
      <w:r w:rsidR="00660CDB" w:rsidRPr="002F06CF">
        <w:rPr>
          <w:rFonts w:ascii="Calibri" w:hAnsi="Calibri"/>
          <w:sz w:val="22"/>
          <w:szCs w:val="22"/>
        </w:rPr>
        <w:t xml:space="preserve"> </w:t>
      </w:r>
      <w:r w:rsidRPr="002F06CF">
        <w:rPr>
          <w:rFonts w:ascii="Calibri" w:hAnsi="Calibri"/>
          <w:sz w:val="22"/>
          <w:szCs w:val="22"/>
        </w:rPr>
        <w:t xml:space="preserve">možné užívat k účelu sjednanému </w:t>
      </w:r>
      <w:r w:rsidR="00765260" w:rsidRPr="002F06CF">
        <w:rPr>
          <w:rFonts w:ascii="Calibri" w:hAnsi="Calibri"/>
          <w:sz w:val="22"/>
          <w:szCs w:val="22"/>
        </w:rPr>
        <w:t>S</w:t>
      </w:r>
      <w:r w:rsidRPr="002F06CF">
        <w:rPr>
          <w:rFonts w:ascii="Calibri" w:hAnsi="Calibri"/>
          <w:sz w:val="22"/>
          <w:szCs w:val="22"/>
        </w:rPr>
        <w:t>mlouvou</w:t>
      </w:r>
      <w:r w:rsidR="006567A5">
        <w:rPr>
          <w:rFonts w:ascii="Calibri" w:hAnsi="Calibri"/>
          <w:sz w:val="22"/>
          <w:szCs w:val="22"/>
        </w:rPr>
        <w:t xml:space="preserve"> nebo účelu ze Smlouvy vyplývajícímu</w:t>
      </w:r>
      <w:r w:rsidR="00765260" w:rsidRPr="002F06CF">
        <w:rPr>
          <w:rFonts w:ascii="Calibri" w:hAnsi="Calibri"/>
          <w:sz w:val="22"/>
          <w:szCs w:val="22"/>
        </w:rPr>
        <w:t>.</w:t>
      </w:r>
    </w:p>
    <w:p w14:paraId="79E932CA" w14:textId="77777777" w:rsidR="00C30FB9" w:rsidRPr="00C30FB9" w:rsidRDefault="00C30FB9" w:rsidP="00C30FB9">
      <w:pPr>
        <w:ind w:left="567"/>
        <w:jc w:val="both"/>
        <w:rPr>
          <w:rFonts w:ascii="Calibri" w:hAnsi="Calibri"/>
          <w:sz w:val="22"/>
          <w:szCs w:val="22"/>
        </w:rPr>
      </w:pPr>
    </w:p>
    <w:p w14:paraId="024E621A" w14:textId="77777777" w:rsidR="0072525E" w:rsidRPr="0072525E" w:rsidRDefault="006567A5" w:rsidP="006567A5">
      <w:pPr>
        <w:numPr>
          <w:ilvl w:val="0"/>
          <w:numId w:val="13"/>
        </w:numPr>
        <w:jc w:val="both"/>
        <w:rPr>
          <w:rFonts w:asciiTheme="minorHAnsi" w:hAnsiTheme="minorHAnsi"/>
          <w:sz w:val="22"/>
          <w:szCs w:val="22"/>
        </w:rPr>
      </w:pPr>
      <w:r>
        <w:rPr>
          <w:rFonts w:ascii="Calibri" w:hAnsi="Calibri"/>
          <w:sz w:val="22"/>
          <w:szCs w:val="22"/>
        </w:rPr>
        <w:t xml:space="preserve">Zhotovitel </w:t>
      </w:r>
      <w:r w:rsidRPr="006567A5">
        <w:rPr>
          <w:rFonts w:ascii="Calibri" w:hAnsi="Calibri"/>
          <w:sz w:val="22"/>
          <w:szCs w:val="22"/>
        </w:rPr>
        <w:t>uděluj</w:t>
      </w:r>
      <w:r>
        <w:rPr>
          <w:rFonts w:ascii="Calibri" w:hAnsi="Calibri"/>
          <w:sz w:val="22"/>
          <w:szCs w:val="22"/>
        </w:rPr>
        <w:t>e</w:t>
      </w:r>
      <w:r w:rsidR="0072525E">
        <w:rPr>
          <w:rFonts w:ascii="Calibri" w:hAnsi="Calibri"/>
          <w:sz w:val="22"/>
          <w:szCs w:val="22"/>
        </w:rPr>
        <w:t>,</w:t>
      </w:r>
      <w:r w:rsidR="0072525E" w:rsidRPr="0072525E">
        <w:rPr>
          <w:rFonts w:ascii="Calibri" w:hAnsi="Calibri"/>
          <w:sz w:val="22"/>
          <w:szCs w:val="22"/>
        </w:rPr>
        <w:t xml:space="preserve"> </w:t>
      </w:r>
      <w:r w:rsidR="0072525E">
        <w:rPr>
          <w:rFonts w:ascii="Calibri" w:hAnsi="Calibri"/>
          <w:sz w:val="22"/>
          <w:szCs w:val="22"/>
        </w:rPr>
        <w:t xml:space="preserve">a to </w:t>
      </w:r>
      <w:r w:rsidR="0072525E" w:rsidRPr="006567A5">
        <w:rPr>
          <w:rFonts w:ascii="Calibri" w:hAnsi="Calibri"/>
          <w:sz w:val="22"/>
          <w:szCs w:val="22"/>
        </w:rPr>
        <w:t xml:space="preserve">jménem všech autorů </w:t>
      </w:r>
      <w:r w:rsidR="0072525E">
        <w:rPr>
          <w:rFonts w:ascii="Calibri" w:hAnsi="Calibri"/>
          <w:sz w:val="22"/>
          <w:szCs w:val="22"/>
        </w:rPr>
        <w:t>Díla, resp. Částí Díla,</w:t>
      </w:r>
      <w:r w:rsidR="0072525E" w:rsidRPr="006567A5">
        <w:rPr>
          <w:rFonts w:ascii="Calibri" w:hAnsi="Calibri"/>
          <w:sz w:val="22"/>
          <w:szCs w:val="22"/>
        </w:rPr>
        <w:t xml:space="preserve"> </w:t>
      </w:r>
      <w:r>
        <w:rPr>
          <w:rFonts w:ascii="Calibri" w:hAnsi="Calibri"/>
          <w:sz w:val="22"/>
          <w:szCs w:val="22"/>
        </w:rPr>
        <w:t xml:space="preserve">Objednateli </w:t>
      </w:r>
      <w:r w:rsidR="0072525E">
        <w:rPr>
          <w:rFonts w:ascii="Calibri" w:hAnsi="Calibri"/>
          <w:sz w:val="22"/>
          <w:szCs w:val="22"/>
        </w:rPr>
        <w:t>bezúplatně</w:t>
      </w:r>
      <w:r w:rsidR="0072525E" w:rsidRPr="006567A5">
        <w:rPr>
          <w:rFonts w:ascii="Calibri" w:hAnsi="Calibri"/>
          <w:sz w:val="22"/>
          <w:szCs w:val="22"/>
        </w:rPr>
        <w:t xml:space="preserve"> </w:t>
      </w:r>
      <w:r w:rsidRPr="006567A5">
        <w:rPr>
          <w:rFonts w:ascii="Calibri" w:hAnsi="Calibri"/>
          <w:sz w:val="22"/>
          <w:szCs w:val="22"/>
        </w:rPr>
        <w:t>oprávnění</w:t>
      </w:r>
      <w:r w:rsidR="0072525E">
        <w:rPr>
          <w:rFonts w:ascii="Calibri" w:hAnsi="Calibri"/>
          <w:sz w:val="22"/>
          <w:szCs w:val="22"/>
        </w:rPr>
        <w:t>:</w:t>
      </w:r>
    </w:p>
    <w:p w14:paraId="14163685" w14:textId="77777777" w:rsidR="0072525E" w:rsidRPr="0072525E" w:rsidRDefault="0072525E" w:rsidP="0072525E">
      <w:pPr>
        <w:numPr>
          <w:ilvl w:val="1"/>
          <w:numId w:val="13"/>
        </w:numPr>
        <w:jc w:val="both"/>
        <w:rPr>
          <w:rFonts w:asciiTheme="minorHAnsi" w:hAnsiTheme="minorHAnsi"/>
          <w:sz w:val="22"/>
          <w:szCs w:val="22"/>
        </w:rPr>
      </w:pPr>
      <w:r>
        <w:rPr>
          <w:rFonts w:ascii="Calibri" w:hAnsi="Calibri"/>
          <w:sz w:val="22"/>
          <w:szCs w:val="22"/>
        </w:rPr>
        <w:t>Dílo, resp. Části Díla,</w:t>
      </w:r>
      <w:r w:rsidR="006567A5" w:rsidRPr="006567A5">
        <w:rPr>
          <w:rFonts w:ascii="Calibri" w:hAnsi="Calibri"/>
          <w:sz w:val="22"/>
          <w:szCs w:val="22"/>
        </w:rPr>
        <w:t xml:space="preserve"> zveřejnit a jakýmkoliv způsobem </w:t>
      </w:r>
      <w:r>
        <w:rPr>
          <w:rFonts w:ascii="Calibri" w:hAnsi="Calibri"/>
          <w:sz w:val="22"/>
          <w:szCs w:val="22"/>
        </w:rPr>
        <w:t>jej, resp. je, měnit (tedy zejména oprávnění Dílo, resp. Části Díla,</w:t>
      </w:r>
      <w:r w:rsidRPr="006567A5">
        <w:rPr>
          <w:rFonts w:ascii="Calibri" w:hAnsi="Calibri"/>
          <w:sz w:val="22"/>
          <w:szCs w:val="22"/>
        </w:rPr>
        <w:t xml:space="preserve"> </w:t>
      </w:r>
      <w:r w:rsidR="006567A5" w:rsidRPr="006567A5">
        <w:rPr>
          <w:rFonts w:ascii="Calibri" w:hAnsi="Calibri"/>
          <w:sz w:val="22"/>
          <w:szCs w:val="22"/>
        </w:rPr>
        <w:t>jakkoliv upravovat, dělit, rozšiřovat, spojovat s</w:t>
      </w:r>
      <w:r>
        <w:rPr>
          <w:rFonts w:ascii="Calibri" w:hAnsi="Calibri"/>
          <w:sz w:val="22"/>
          <w:szCs w:val="22"/>
        </w:rPr>
        <w:t xml:space="preserve"> autorskými </w:t>
      </w:r>
      <w:r w:rsidR="006567A5" w:rsidRPr="006567A5">
        <w:rPr>
          <w:rFonts w:ascii="Calibri" w:hAnsi="Calibri"/>
          <w:sz w:val="22"/>
          <w:szCs w:val="22"/>
        </w:rPr>
        <w:t>díly jinými apod.</w:t>
      </w:r>
      <w:r>
        <w:rPr>
          <w:rFonts w:ascii="Calibri" w:hAnsi="Calibri"/>
          <w:sz w:val="22"/>
          <w:szCs w:val="22"/>
        </w:rPr>
        <w:t>);</w:t>
      </w:r>
    </w:p>
    <w:p w14:paraId="33365334" w14:textId="77777777" w:rsidR="00E9716D" w:rsidRDefault="006567A5" w:rsidP="0072525E">
      <w:pPr>
        <w:numPr>
          <w:ilvl w:val="1"/>
          <w:numId w:val="13"/>
        </w:numPr>
        <w:jc w:val="both"/>
        <w:rPr>
          <w:rFonts w:asciiTheme="minorHAnsi" w:hAnsiTheme="minorHAnsi"/>
          <w:sz w:val="22"/>
          <w:szCs w:val="22"/>
        </w:rPr>
      </w:pPr>
      <w:r w:rsidRPr="006567A5">
        <w:rPr>
          <w:rFonts w:ascii="Calibri" w:hAnsi="Calibri"/>
          <w:sz w:val="22"/>
          <w:szCs w:val="22"/>
        </w:rPr>
        <w:t xml:space="preserve">zmocnit jménem </w:t>
      </w:r>
      <w:r w:rsidR="0072525E">
        <w:rPr>
          <w:rFonts w:ascii="Calibri" w:hAnsi="Calibri"/>
          <w:sz w:val="22"/>
          <w:szCs w:val="22"/>
        </w:rPr>
        <w:t xml:space="preserve">všech </w:t>
      </w:r>
      <w:r w:rsidRPr="006567A5">
        <w:rPr>
          <w:rFonts w:ascii="Calibri" w:hAnsi="Calibri"/>
          <w:sz w:val="22"/>
          <w:szCs w:val="22"/>
        </w:rPr>
        <w:t xml:space="preserve">autorů </w:t>
      </w:r>
      <w:r w:rsidR="0072525E">
        <w:rPr>
          <w:rFonts w:ascii="Calibri" w:hAnsi="Calibri"/>
          <w:sz w:val="22"/>
          <w:szCs w:val="22"/>
        </w:rPr>
        <w:t xml:space="preserve">Díla, resp. Částí Díla, </w:t>
      </w:r>
      <w:r w:rsidRPr="006567A5">
        <w:rPr>
          <w:rFonts w:ascii="Calibri" w:hAnsi="Calibri"/>
          <w:sz w:val="22"/>
          <w:szCs w:val="22"/>
        </w:rPr>
        <w:t xml:space="preserve">třetí osoby ke zveřejnění nebo jakékoliv změně </w:t>
      </w:r>
      <w:r w:rsidR="0072525E">
        <w:rPr>
          <w:rFonts w:ascii="Calibri" w:hAnsi="Calibri"/>
          <w:sz w:val="22"/>
          <w:szCs w:val="22"/>
        </w:rPr>
        <w:t>Díla, resp. Částí Díla</w:t>
      </w:r>
      <w:r w:rsidRPr="006567A5">
        <w:rPr>
          <w:rFonts w:ascii="Calibri" w:hAnsi="Calibri"/>
          <w:sz w:val="22"/>
          <w:szCs w:val="22"/>
        </w:rPr>
        <w:t>.</w:t>
      </w:r>
    </w:p>
    <w:p w14:paraId="4622B5ED" w14:textId="77777777" w:rsidR="00E9716D" w:rsidRPr="00E9716D" w:rsidRDefault="00E9716D" w:rsidP="00E9716D">
      <w:pPr>
        <w:ind w:left="567"/>
        <w:jc w:val="both"/>
        <w:rPr>
          <w:rFonts w:asciiTheme="minorHAnsi" w:hAnsiTheme="minorHAnsi"/>
          <w:sz w:val="22"/>
          <w:szCs w:val="22"/>
        </w:rPr>
      </w:pPr>
    </w:p>
    <w:p w14:paraId="3CAA1C3D" w14:textId="77777777" w:rsidR="00E9716D" w:rsidRDefault="00E9716D" w:rsidP="00E9716D">
      <w:pPr>
        <w:numPr>
          <w:ilvl w:val="0"/>
          <w:numId w:val="13"/>
        </w:numPr>
        <w:jc w:val="both"/>
        <w:rPr>
          <w:rFonts w:asciiTheme="minorHAnsi" w:hAnsiTheme="minorHAnsi"/>
          <w:sz w:val="22"/>
          <w:szCs w:val="22"/>
        </w:rPr>
      </w:pPr>
      <w:r>
        <w:rPr>
          <w:rFonts w:asciiTheme="minorHAnsi" w:hAnsiTheme="minorHAnsi"/>
          <w:sz w:val="22"/>
          <w:szCs w:val="22"/>
        </w:rPr>
        <w:t xml:space="preserve">Zhotovitel prohlašuje, že je oprávněn Licenci ve shora uvedeném rozsahu Objednateli poskytnout, a to jak k Dílu jako celku, tak i k jeho jednotlivým částem. </w:t>
      </w:r>
    </w:p>
    <w:p w14:paraId="650A3383" w14:textId="77777777" w:rsidR="00660CDB" w:rsidRPr="00660CDB" w:rsidRDefault="00660CDB" w:rsidP="00660CDB">
      <w:pPr>
        <w:ind w:left="567"/>
        <w:jc w:val="both"/>
        <w:rPr>
          <w:rFonts w:asciiTheme="minorHAnsi" w:hAnsiTheme="minorHAnsi"/>
          <w:sz w:val="22"/>
          <w:szCs w:val="22"/>
        </w:rPr>
      </w:pPr>
    </w:p>
    <w:p w14:paraId="5367233F" w14:textId="77777777" w:rsidR="0081614A" w:rsidRDefault="0081614A" w:rsidP="0081614A">
      <w:pPr>
        <w:pStyle w:val="Odstavecseseznamem"/>
        <w:numPr>
          <w:ilvl w:val="0"/>
          <w:numId w:val="13"/>
        </w:numPr>
        <w:jc w:val="both"/>
        <w:rPr>
          <w:rFonts w:ascii="Calibri" w:hAnsi="Calibri"/>
          <w:sz w:val="22"/>
          <w:szCs w:val="22"/>
        </w:rPr>
      </w:pPr>
      <w:r w:rsidRPr="00A1388C">
        <w:rPr>
          <w:rFonts w:ascii="Calibri" w:hAnsi="Calibri"/>
          <w:sz w:val="22"/>
          <w:szCs w:val="22"/>
        </w:rPr>
        <w:t>Objednatel není povinen Licenci využívat.</w:t>
      </w:r>
    </w:p>
    <w:p w14:paraId="36C00EFD" w14:textId="77777777" w:rsidR="00765260" w:rsidRDefault="00765260" w:rsidP="00765260">
      <w:pPr>
        <w:pStyle w:val="Odstavecseseznamem"/>
        <w:ind w:left="567"/>
        <w:jc w:val="both"/>
        <w:rPr>
          <w:rFonts w:ascii="Calibri" w:hAnsi="Calibri"/>
          <w:sz w:val="22"/>
          <w:szCs w:val="22"/>
        </w:rPr>
      </w:pPr>
    </w:p>
    <w:p w14:paraId="010BD75B" w14:textId="77777777" w:rsidR="00765260" w:rsidRPr="00A1388C" w:rsidRDefault="00765260" w:rsidP="0081614A">
      <w:pPr>
        <w:pStyle w:val="Odstavecseseznamem"/>
        <w:numPr>
          <w:ilvl w:val="0"/>
          <w:numId w:val="13"/>
        </w:numPr>
        <w:jc w:val="both"/>
        <w:rPr>
          <w:rFonts w:ascii="Calibri" w:hAnsi="Calibri"/>
          <w:sz w:val="22"/>
          <w:szCs w:val="22"/>
        </w:rPr>
      </w:pPr>
      <w:r w:rsidRPr="00765260">
        <w:rPr>
          <w:rFonts w:ascii="Calibri" w:hAnsi="Calibri"/>
          <w:sz w:val="22"/>
          <w:szCs w:val="22"/>
        </w:rPr>
        <w:t xml:space="preserve">Objednatel </w:t>
      </w:r>
      <w:r w:rsidR="00660CDB">
        <w:rPr>
          <w:rFonts w:ascii="Calibri" w:hAnsi="Calibri"/>
          <w:sz w:val="22"/>
          <w:szCs w:val="22"/>
        </w:rPr>
        <w:t xml:space="preserve">je oprávněn Licenci </w:t>
      </w:r>
      <w:r w:rsidRPr="00765260">
        <w:rPr>
          <w:rFonts w:ascii="Calibri" w:hAnsi="Calibri"/>
          <w:sz w:val="22"/>
          <w:szCs w:val="22"/>
        </w:rPr>
        <w:t>poskytnout</w:t>
      </w:r>
      <w:r w:rsidR="00660CDB">
        <w:rPr>
          <w:rFonts w:ascii="Calibri" w:hAnsi="Calibri"/>
          <w:sz w:val="22"/>
          <w:szCs w:val="22"/>
        </w:rPr>
        <w:t xml:space="preserve"> nebo</w:t>
      </w:r>
      <w:r w:rsidRPr="00765260">
        <w:rPr>
          <w:rFonts w:ascii="Calibri" w:hAnsi="Calibri"/>
          <w:sz w:val="22"/>
          <w:szCs w:val="22"/>
        </w:rPr>
        <w:t xml:space="preserve"> postoupit třetí osobě</w:t>
      </w:r>
      <w:r w:rsidR="00660CDB">
        <w:rPr>
          <w:rFonts w:ascii="Calibri" w:hAnsi="Calibri"/>
          <w:sz w:val="22"/>
          <w:szCs w:val="22"/>
        </w:rPr>
        <w:t>, a to</w:t>
      </w:r>
      <w:r w:rsidRPr="00765260">
        <w:rPr>
          <w:rFonts w:ascii="Calibri" w:hAnsi="Calibri"/>
          <w:sz w:val="22"/>
          <w:szCs w:val="22"/>
        </w:rPr>
        <w:t xml:space="preserve"> zcela nebo z</w:t>
      </w:r>
      <w:r w:rsidR="00660CDB">
        <w:rPr>
          <w:rFonts w:ascii="Calibri" w:hAnsi="Calibri"/>
          <w:sz w:val="22"/>
          <w:szCs w:val="22"/>
        </w:rPr>
        <w:t xml:space="preserve"> </w:t>
      </w:r>
      <w:r w:rsidRPr="00765260">
        <w:rPr>
          <w:rFonts w:ascii="Calibri" w:hAnsi="Calibri"/>
          <w:sz w:val="22"/>
          <w:szCs w:val="22"/>
        </w:rPr>
        <w:t>části</w:t>
      </w:r>
      <w:r w:rsidR="00660CDB">
        <w:rPr>
          <w:rFonts w:ascii="Calibri" w:hAnsi="Calibri"/>
          <w:sz w:val="22"/>
          <w:szCs w:val="22"/>
        </w:rPr>
        <w:t xml:space="preserve">. Zhotovitel tímto </w:t>
      </w:r>
      <w:r w:rsidRPr="00765260">
        <w:rPr>
          <w:rFonts w:ascii="Calibri" w:hAnsi="Calibri"/>
          <w:sz w:val="22"/>
          <w:szCs w:val="22"/>
        </w:rPr>
        <w:t xml:space="preserve">dává </w:t>
      </w:r>
      <w:r w:rsidR="00660CDB">
        <w:rPr>
          <w:rFonts w:ascii="Calibri" w:hAnsi="Calibri"/>
          <w:sz w:val="22"/>
          <w:szCs w:val="22"/>
        </w:rPr>
        <w:t>Objednateli s</w:t>
      </w:r>
      <w:r w:rsidRPr="00765260">
        <w:rPr>
          <w:rFonts w:ascii="Calibri" w:hAnsi="Calibri"/>
          <w:sz w:val="22"/>
          <w:szCs w:val="22"/>
        </w:rPr>
        <w:t xml:space="preserve">ouhlas </w:t>
      </w:r>
      <w:r w:rsidR="00660CDB" w:rsidRPr="00765260">
        <w:rPr>
          <w:rFonts w:ascii="Calibri" w:hAnsi="Calibri"/>
          <w:sz w:val="22"/>
          <w:szCs w:val="22"/>
        </w:rPr>
        <w:t>k</w:t>
      </w:r>
      <w:r w:rsidR="00660CDB">
        <w:rPr>
          <w:rFonts w:ascii="Calibri" w:hAnsi="Calibri"/>
          <w:sz w:val="22"/>
          <w:szCs w:val="22"/>
        </w:rPr>
        <w:t> poskytnutí nebo postoupení Li</w:t>
      </w:r>
      <w:r w:rsidR="00660CDB" w:rsidRPr="00765260">
        <w:rPr>
          <w:rFonts w:ascii="Calibri" w:hAnsi="Calibri"/>
          <w:sz w:val="22"/>
          <w:szCs w:val="22"/>
        </w:rPr>
        <w:t xml:space="preserve">cence </w:t>
      </w:r>
      <w:r w:rsidRPr="00765260">
        <w:rPr>
          <w:rFonts w:ascii="Calibri" w:hAnsi="Calibri"/>
          <w:sz w:val="22"/>
          <w:szCs w:val="22"/>
        </w:rPr>
        <w:t>a nepožaduje sdělení,</w:t>
      </w:r>
      <w:r w:rsidR="00660CDB">
        <w:rPr>
          <w:rFonts w:ascii="Calibri" w:hAnsi="Calibri"/>
          <w:sz w:val="22"/>
          <w:szCs w:val="22"/>
        </w:rPr>
        <w:t xml:space="preserve"> zda a komu byla L</w:t>
      </w:r>
      <w:r w:rsidRPr="00765260">
        <w:rPr>
          <w:rFonts w:ascii="Calibri" w:hAnsi="Calibri"/>
          <w:sz w:val="22"/>
          <w:szCs w:val="22"/>
        </w:rPr>
        <w:t xml:space="preserve">icence </w:t>
      </w:r>
      <w:r w:rsidR="006611FA">
        <w:rPr>
          <w:rFonts w:ascii="Calibri" w:hAnsi="Calibri"/>
          <w:sz w:val="22"/>
          <w:szCs w:val="22"/>
        </w:rPr>
        <w:t xml:space="preserve">poskytnuta nebo </w:t>
      </w:r>
      <w:r w:rsidRPr="00765260">
        <w:rPr>
          <w:rFonts w:ascii="Calibri" w:hAnsi="Calibri"/>
          <w:sz w:val="22"/>
          <w:szCs w:val="22"/>
        </w:rPr>
        <w:t>postoupena.</w:t>
      </w:r>
    </w:p>
    <w:p w14:paraId="5558081F" w14:textId="77777777" w:rsidR="00765260" w:rsidRPr="002B2C2C" w:rsidRDefault="00765260" w:rsidP="00C30FB9">
      <w:pPr>
        <w:jc w:val="both"/>
        <w:rPr>
          <w:rFonts w:ascii="Calibri" w:hAnsi="Calibri"/>
          <w:sz w:val="22"/>
          <w:szCs w:val="22"/>
        </w:rPr>
      </w:pPr>
    </w:p>
    <w:p w14:paraId="2D3C8154" w14:textId="6C5EF317" w:rsidR="002B2C2C" w:rsidRPr="002B2C2C" w:rsidRDefault="007F08F8" w:rsidP="00C30FB9">
      <w:pPr>
        <w:pStyle w:val="Nadpis1"/>
      </w:pPr>
      <w:r>
        <w:t>INŽENÝRSKÁ</w:t>
      </w:r>
      <w:r w:rsidR="002B2C2C" w:rsidRPr="002B2C2C">
        <w:t xml:space="preserve"> ČINNOST</w:t>
      </w:r>
    </w:p>
    <w:p w14:paraId="053A34DB" w14:textId="77777777" w:rsidR="002B2C2C" w:rsidRPr="00670CCB" w:rsidRDefault="002B2C2C" w:rsidP="00C30FB9">
      <w:pPr>
        <w:keepNext/>
        <w:keepLines/>
        <w:rPr>
          <w:rFonts w:ascii="Calibri" w:hAnsi="Calibri"/>
          <w:sz w:val="22"/>
          <w:szCs w:val="22"/>
          <w:u w:val="single"/>
          <w:lang w:eastAsia="ar-SA"/>
        </w:rPr>
      </w:pPr>
    </w:p>
    <w:p w14:paraId="250A7806" w14:textId="77777777" w:rsidR="002B2C2C" w:rsidRPr="00431003" w:rsidRDefault="0072525E" w:rsidP="00C30FB9">
      <w:pPr>
        <w:pStyle w:val="Odstavecseseznamem"/>
        <w:keepNext/>
        <w:keepLines/>
        <w:numPr>
          <w:ilvl w:val="0"/>
          <w:numId w:val="13"/>
        </w:numPr>
        <w:jc w:val="both"/>
        <w:rPr>
          <w:rFonts w:ascii="Calibri" w:hAnsi="Calibri"/>
          <w:sz w:val="22"/>
          <w:szCs w:val="22"/>
        </w:rPr>
      </w:pPr>
      <w:r>
        <w:rPr>
          <w:rFonts w:ascii="Calibri" w:hAnsi="Calibri"/>
          <w:sz w:val="22"/>
          <w:szCs w:val="22"/>
        </w:rPr>
        <w:t xml:space="preserve">Inženýrskou </w:t>
      </w:r>
      <w:r w:rsidR="00E9716D" w:rsidRPr="00670CCB">
        <w:rPr>
          <w:rFonts w:ascii="Calibri" w:hAnsi="Calibri"/>
          <w:sz w:val="22"/>
          <w:szCs w:val="22"/>
        </w:rPr>
        <w:t>činnost</w:t>
      </w:r>
      <w:r>
        <w:rPr>
          <w:rFonts w:ascii="Calibri" w:hAnsi="Calibri"/>
          <w:sz w:val="22"/>
          <w:szCs w:val="22"/>
        </w:rPr>
        <w:t>í</w:t>
      </w:r>
      <w:r w:rsidR="00E9716D" w:rsidRPr="00670CCB">
        <w:rPr>
          <w:rFonts w:ascii="Calibri" w:hAnsi="Calibri"/>
          <w:sz w:val="22"/>
          <w:szCs w:val="22"/>
        </w:rPr>
        <w:t xml:space="preserve"> </w:t>
      </w:r>
      <w:r w:rsidR="00670CCB">
        <w:rPr>
          <w:rFonts w:ascii="Calibri" w:hAnsi="Calibri"/>
          <w:sz w:val="22"/>
          <w:szCs w:val="22"/>
        </w:rPr>
        <w:t xml:space="preserve">související s jednotlivými stupni </w:t>
      </w:r>
      <w:r w:rsidR="006611FA">
        <w:rPr>
          <w:rFonts w:ascii="Calibri" w:hAnsi="Calibri"/>
          <w:sz w:val="22"/>
          <w:szCs w:val="22"/>
        </w:rPr>
        <w:t xml:space="preserve">Projektové </w:t>
      </w:r>
      <w:r w:rsidR="00670CCB">
        <w:rPr>
          <w:rFonts w:ascii="Calibri" w:hAnsi="Calibri"/>
          <w:sz w:val="22"/>
          <w:szCs w:val="22"/>
        </w:rPr>
        <w:t>dokumentace</w:t>
      </w:r>
      <w:r w:rsidR="00F03509">
        <w:rPr>
          <w:rFonts w:ascii="Calibri" w:hAnsi="Calibri"/>
          <w:sz w:val="22"/>
          <w:szCs w:val="22"/>
        </w:rPr>
        <w:t xml:space="preserve"> </w:t>
      </w:r>
      <w:r w:rsidR="00F03509" w:rsidRPr="0011229E">
        <w:rPr>
          <w:rFonts w:ascii="Calibri" w:hAnsi="Calibri"/>
          <w:sz w:val="22"/>
          <w:szCs w:val="22"/>
        </w:rPr>
        <w:t>(dále jen „</w:t>
      </w:r>
      <w:r w:rsidR="00F03509">
        <w:rPr>
          <w:rFonts w:ascii="Calibri" w:hAnsi="Calibri"/>
          <w:b/>
          <w:i/>
          <w:sz w:val="22"/>
          <w:szCs w:val="22"/>
        </w:rPr>
        <w:t>IČ</w:t>
      </w:r>
      <w:r w:rsidR="00F62B4D">
        <w:rPr>
          <w:rFonts w:ascii="Calibri" w:hAnsi="Calibri"/>
          <w:sz w:val="22"/>
          <w:szCs w:val="22"/>
        </w:rPr>
        <w:t>“</w:t>
      </w:r>
      <w:r w:rsidR="00F03509" w:rsidRPr="0011229E">
        <w:rPr>
          <w:rFonts w:ascii="Calibri" w:hAnsi="Calibri"/>
          <w:sz w:val="22"/>
          <w:szCs w:val="22"/>
        </w:rPr>
        <w:t>)</w:t>
      </w:r>
      <w:r w:rsidR="00670CCB">
        <w:rPr>
          <w:rFonts w:ascii="Calibri" w:hAnsi="Calibri"/>
          <w:sz w:val="22"/>
          <w:szCs w:val="22"/>
        </w:rPr>
        <w:t xml:space="preserve"> </w:t>
      </w:r>
      <w:r w:rsidR="00E9716D" w:rsidRPr="00670CCB">
        <w:rPr>
          <w:rFonts w:ascii="Calibri" w:hAnsi="Calibri"/>
          <w:sz w:val="22"/>
          <w:szCs w:val="22"/>
        </w:rPr>
        <w:t xml:space="preserve">se rozumí zejména </w:t>
      </w:r>
      <w:r w:rsidR="006611FA">
        <w:rPr>
          <w:rFonts w:ascii="Calibri" w:hAnsi="Calibri"/>
          <w:sz w:val="22"/>
          <w:szCs w:val="22"/>
        </w:rPr>
        <w:t>zastoupení O</w:t>
      </w:r>
      <w:r w:rsidR="006611FA" w:rsidRPr="006611FA">
        <w:rPr>
          <w:rFonts w:ascii="Calibri" w:hAnsi="Calibri"/>
          <w:sz w:val="22"/>
          <w:szCs w:val="22"/>
        </w:rPr>
        <w:t>bjednatele v územním a stavebním řízení</w:t>
      </w:r>
      <w:r w:rsidR="00CA7A4F">
        <w:rPr>
          <w:rFonts w:ascii="Calibri" w:hAnsi="Calibri"/>
          <w:sz w:val="22"/>
          <w:szCs w:val="22"/>
        </w:rPr>
        <w:t xml:space="preserve"> a</w:t>
      </w:r>
      <w:r w:rsidR="006611FA" w:rsidRPr="006611FA">
        <w:rPr>
          <w:rFonts w:ascii="Calibri" w:hAnsi="Calibri"/>
          <w:sz w:val="22"/>
          <w:szCs w:val="22"/>
        </w:rPr>
        <w:t xml:space="preserve"> </w:t>
      </w:r>
      <w:r w:rsidR="00E9716D" w:rsidRPr="00670CCB">
        <w:rPr>
          <w:rFonts w:ascii="Calibri" w:hAnsi="Calibri"/>
          <w:sz w:val="22"/>
          <w:szCs w:val="22"/>
        </w:rPr>
        <w:t>obstarání souvisejících správních rozhodnutí</w:t>
      </w:r>
      <w:r w:rsidR="00670CCB" w:rsidRPr="00670CCB">
        <w:rPr>
          <w:rFonts w:ascii="Calibri" w:hAnsi="Calibri"/>
          <w:sz w:val="22"/>
          <w:szCs w:val="22"/>
        </w:rPr>
        <w:t>.</w:t>
      </w:r>
    </w:p>
    <w:p w14:paraId="1DAB3614" w14:textId="77777777" w:rsidR="00431003" w:rsidRPr="00431003" w:rsidRDefault="00431003" w:rsidP="00431003">
      <w:pPr>
        <w:pStyle w:val="Odstavecseseznamem"/>
        <w:ind w:left="567"/>
        <w:jc w:val="both"/>
        <w:rPr>
          <w:rFonts w:ascii="Calibri" w:hAnsi="Calibri"/>
          <w:sz w:val="22"/>
          <w:szCs w:val="22"/>
        </w:rPr>
      </w:pPr>
    </w:p>
    <w:p w14:paraId="4C466413" w14:textId="77777777" w:rsidR="007718C1" w:rsidRDefault="00431003" w:rsidP="007718C1">
      <w:pPr>
        <w:pStyle w:val="Odstavecseseznamem"/>
        <w:numPr>
          <w:ilvl w:val="0"/>
          <w:numId w:val="13"/>
        </w:numPr>
        <w:jc w:val="both"/>
        <w:rPr>
          <w:rFonts w:ascii="Calibri" w:hAnsi="Calibri"/>
          <w:sz w:val="22"/>
          <w:szCs w:val="22"/>
        </w:rPr>
      </w:pPr>
      <w:r>
        <w:rPr>
          <w:rFonts w:ascii="Calibri" w:hAnsi="Calibri"/>
          <w:sz w:val="22"/>
          <w:szCs w:val="22"/>
        </w:rPr>
        <w:t xml:space="preserve">Zhotovitel se v rámci </w:t>
      </w:r>
      <w:r w:rsidR="00F03509">
        <w:rPr>
          <w:rFonts w:ascii="Calibri" w:hAnsi="Calibri"/>
          <w:sz w:val="22"/>
          <w:szCs w:val="22"/>
        </w:rPr>
        <w:t xml:space="preserve">IČ </w:t>
      </w:r>
      <w:r w:rsidRPr="007662AF">
        <w:rPr>
          <w:rFonts w:ascii="Calibri" w:hAnsi="Calibri"/>
          <w:sz w:val="22"/>
          <w:szCs w:val="22"/>
        </w:rPr>
        <w:t>zavazuje</w:t>
      </w:r>
      <w:r>
        <w:rPr>
          <w:rFonts w:ascii="Calibri" w:hAnsi="Calibri"/>
          <w:sz w:val="22"/>
          <w:szCs w:val="22"/>
        </w:rPr>
        <w:t xml:space="preserve"> zejména</w:t>
      </w:r>
      <w:r w:rsidRPr="00431003">
        <w:rPr>
          <w:rFonts w:ascii="Calibri" w:hAnsi="Calibri"/>
          <w:sz w:val="22"/>
          <w:szCs w:val="22"/>
        </w:rPr>
        <w:t xml:space="preserve"> </w:t>
      </w:r>
      <w:r>
        <w:rPr>
          <w:rFonts w:ascii="Calibri" w:hAnsi="Calibri"/>
          <w:sz w:val="22"/>
          <w:szCs w:val="22"/>
        </w:rPr>
        <w:t>k</w:t>
      </w:r>
      <w:r w:rsidR="007718C1">
        <w:rPr>
          <w:rFonts w:ascii="Calibri" w:hAnsi="Calibri"/>
          <w:sz w:val="22"/>
          <w:szCs w:val="22"/>
        </w:rPr>
        <w:t>:</w:t>
      </w:r>
    </w:p>
    <w:p w14:paraId="4379F954" w14:textId="77777777" w:rsidR="00431003" w:rsidRPr="007718C1" w:rsidRDefault="00431003" w:rsidP="007718C1">
      <w:pPr>
        <w:pStyle w:val="Odstavecseseznamem"/>
        <w:numPr>
          <w:ilvl w:val="1"/>
          <w:numId w:val="13"/>
        </w:numPr>
        <w:tabs>
          <w:tab w:val="clear" w:pos="851"/>
          <w:tab w:val="num" w:pos="1276"/>
        </w:tabs>
        <w:ind w:left="1276" w:hanging="709"/>
        <w:jc w:val="both"/>
        <w:rPr>
          <w:rFonts w:ascii="Calibri" w:hAnsi="Calibri"/>
          <w:sz w:val="22"/>
          <w:szCs w:val="22"/>
        </w:rPr>
      </w:pPr>
      <w:r w:rsidRPr="007718C1">
        <w:rPr>
          <w:rFonts w:ascii="Calibri" w:hAnsi="Calibri"/>
          <w:sz w:val="22"/>
          <w:szCs w:val="22"/>
        </w:rPr>
        <w:t xml:space="preserve">provedení všech potřebných nebo nezbytných </w:t>
      </w:r>
      <w:r w:rsidR="00CA7A4F">
        <w:rPr>
          <w:rFonts w:ascii="Calibri" w:hAnsi="Calibri"/>
          <w:sz w:val="22"/>
          <w:szCs w:val="22"/>
        </w:rPr>
        <w:t xml:space="preserve">právních </w:t>
      </w:r>
      <w:r w:rsidR="00D67F6F" w:rsidRPr="007718C1">
        <w:rPr>
          <w:rFonts w:ascii="Calibri" w:hAnsi="Calibri"/>
          <w:sz w:val="22"/>
          <w:szCs w:val="22"/>
        </w:rPr>
        <w:t xml:space="preserve">jednání </w:t>
      </w:r>
      <w:r w:rsidRPr="007718C1">
        <w:rPr>
          <w:rFonts w:ascii="Calibri" w:hAnsi="Calibri"/>
          <w:sz w:val="22"/>
          <w:szCs w:val="22"/>
        </w:rPr>
        <w:t>směřujících k</w:t>
      </w:r>
      <w:r w:rsidR="003E38FD">
        <w:rPr>
          <w:rFonts w:ascii="Calibri" w:hAnsi="Calibri"/>
          <w:sz w:val="22"/>
          <w:szCs w:val="22"/>
        </w:rPr>
        <w:t xml:space="preserve"> obstarání </w:t>
      </w:r>
      <w:r w:rsidRPr="007718C1">
        <w:rPr>
          <w:rFonts w:ascii="Calibri" w:hAnsi="Calibri"/>
          <w:sz w:val="22"/>
          <w:szCs w:val="22"/>
        </w:rPr>
        <w:t>všech písemností (dokumentů a podkladů) potřebných</w:t>
      </w:r>
      <w:r w:rsidR="0011229E" w:rsidRPr="007718C1">
        <w:rPr>
          <w:rFonts w:ascii="Calibri" w:hAnsi="Calibri"/>
          <w:sz w:val="22"/>
          <w:szCs w:val="22"/>
        </w:rPr>
        <w:t xml:space="preserve"> nebo nezbytných</w:t>
      </w:r>
      <w:r w:rsidRPr="007718C1">
        <w:rPr>
          <w:rFonts w:ascii="Calibri" w:hAnsi="Calibri"/>
          <w:sz w:val="22"/>
          <w:szCs w:val="22"/>
        </w:rPr>
        <w:t xml:space="preserve"> </w:t>
      </w:r>
      <w:r w:rsidR="00CA7A4F" w:rsidRPr="00CA7A4F">
        <w:rPr>
          <w:rFonts w:ascii="Calibri" w:hAnsi="Calibri"/>
          <w:sz w:val="22"/>
          <w:szCs w:val="22"/>
        </w:rPr>
        <w:t>k získání subje</w:t>
      </w:r>
      <w:r w:rsidR="00CA7A4F">
        <w:rPr>
          <w:rFonts w:ascii="Calibri" w:hAnsi="Calibri"/>
          <w:sz w:val="22"/>
          <w:szCs w:val="22"/>
        </w:rPr>
        <w:t>ktivního veřejného práva stavby</w:t>
      </w:r>
      <w:r w:rsidR="00FB343F">
        <w:rPr>
          <w:rFonts w:ascii="Calibri" w:hAnsi="Calibri"/>
          <w:sz w:val="22"/>
          <w:szCs w:val="22"/>
        </w:rPr>
        <w:t xml:space="preserve">, tj. </w:t>
      </w:r>
      <w:r w:rsidRPr="007718C1">
        <w:rPr>
          <w:rFonts w:ascii="Calibri" w:hAnsi="Calibri"/>
          <w:sz w:val="22"/>
          <w:szCs w:val="22"/>
        </w:rPr>
        <w:t xml:space="preserve">pro vydání územního rozhodnutí, stavebního povolení, případně </w:t>
      </w:r>
      <w:r w:rsidR="00CA7A4F">
        <w:rPr>
          <w:rFonts w:ascii="Calibri" w:hAnsi="Calibri"/>
          <w:sz w:val="22"/>
          <w:szCs w:val="22"/>
        </w:rPr>
        <w:t xml:space="preserve">jiných </w:t>
      </w:r>
      <w:r w:rsidRPr="007718C1">
        <w:rPr>
          <w:rFonts w:ascii="Calibri" w:hAnsi="Calibri"/>
          <w:sz w:val="22"/>
          <w:szCs w:val="22"/>
        </w:rPr>
        <w:t>správních rozhodnutí</w:t>
      </w:r>
      <w:r w:rsidR="00CA7A4F">
        <w:rPr>
          <w:rFonts w:ascii="Calibri" w:hAnsi="Calibri"/>
          <w:sz w:val="22"/>
          <w:szCs w:val="22"/>
        </w:rPr>
        <w:t>, nebo uzavření veřejnoprávní smlouvy</w:t>
      </w:r>
      <w:r w:rsidRPr="007718C1">
        <w:rPr>
          <w:rFonts w:ascii="Calibri" w:hAnsi="Calibri"/>
          <w:sz w:val="22"/>
          <w:szCs w:val="22"/>
        </w:rPr>
        <w:t>;</w:t>
      </w:r>
    </w:p>
    <w:p w14:paraId="395EEFD8" w14:textId="77777777" w:rsidR="00431003" w:rsidRDefault="007718C1" w:rsidP="007718C1">
      <w:pPr>
        <w:pStyle w:val="Odstavecseseznamem"/>
        <w:numPr>
          <w:ilvl w:val="1"/>
          <w:numId w:val="13"/>
        </w:numPr>
        <w:tabs>
          <w:tab w:val="clear" w:pos="851"/>
          <w:tab w:val="num" w:pos="1276"/>
          <w:tab w:val="left" w:pos="1843"/>
        </w:tabs>
        <w:ind w:left="1276" w:hanging="709"/>
        <w:jc w:val="both"/>
        <w:rPr>
          <w:rFonts w:ascii="Calibri" w:hAnsi="Calibri"/>
          <w:sz w:val="22"/>
          <w:szCs w:val="22"/>
        </w:rPr>
      </w:pPr>
      <w:r w:rsidRPr="007718C1">
        <w:rPr>
          <w:rFonts w:ascii="Calibri" w:hAnsi="Calibri"/>
          <w:sz w:val="22"/>
          <w:szCs w:val="22"/>
        </w:rPr>
        <w:t>provedení všech potřebných nebo nezbytných</w:t>
      </w:r>
      <w:r w:rsidR="00CA7A4F">
        <w:rPr>
          <w:rFonts w:ascii="Calibri" w:hAnsi="Calibri"/>
          <w:sz w:val="22"/>
          <w:szCs w:val="22"/>
        </w:rPr>
        <w:t xml:space="preserve"> právních </w:t>
      </w:r>
      <w:r w:rsidRPr="007718C1">
        <w:rPr>
          <w:rFonts w:ascii="Calibri" w:hAnsi="Calibri"/>
          <w:sz w:val="22"/>
          <w:szCs w:val="22"/>
        </w:rPr>
        <w:t>jednání směřujících k</w:t>
      </w:r>
      <w:r w:rsidRPr="00431003">
        <w:rPr>
          <w:rFonts w:ascii="Calibri" w:hAnsi="Calibri"/>
          <w:sz w:val="22"/>
          <w:szCs w:val="22"/>
        </w:rPr>
        <w:t xml:space="preserve"> </w:t>
      </w:r>
      <w:r w:rsidR="00431003" w:rsidRPr="00431003">
        <w:rPr>
          <w:rFonts w:ascii="Calibri" w:hAnsi="Calibri"/>
          <w:sz w:val="22"/>
          <w:szCs w:val="22"/>
        </w:rPr>
        <w:t>zahájení správních řízení vedoucích k vydání uvedených správních rozhodnutí</w:t>
      </w:r>
      <w:r w:rsidR="00CA7A4F">
        <w:rPr>
          <w:rFonts w:ascii="Calibri" w:hAnsi="Calibri"/>
          <w:sz w:val="22"/>
          <w:szCs w:val="22"/>
        </w:rPr>
        <w:t>, nebo uzavření veřejnoprávní smlouvy</w:t>
      </w:r>
      <w:r w:rsidR="00431003">
        <w:rPr>
          <w:rFonts w:ascii="Calibri" w:hAnsi="Calibri"/>
          <w:sz w:val="22"/>
          <w:szCs w:val="22"/>
        </w:rPr>
        <w:t>;</w:t>
      </w:r>
    </w:p>
    <w:p w14:paraId="0A2413A1" w14:textId="77777777" w:rsidR="00431003" w:rsidRDefault="00431003" w:rsidP="007718C1">
      <w:pPr>
        <w:pStyle w:val="Odstavecseseznamem"/>
        <w:numPr>
          <w:ilvl w:val="1"/>
          <w:numId w:val="13"/>
        </w:numPr>
        <w:tabs>
          <w:tab w:val="clear" w:pos="851"/>
          <w:tab w:val="num" w:pos="1276"/>
          <w:tab w:val="left" w:pos="1843"/>
        </w:tabs>
        <w:ind w:left="1276" w:hanging="709"/>
        <w:jc w:val="both"/>
        <w:rPr>
          <w:rFonts w:ascii="Calibri" w:hAnsi="Calibri"/>
          <w:sz w:val="22"/>
          <w:szCs w:val="22"/>
        </w:rPr>
      </w:pPr>
      <w:r w:rsidRPr="00431003">
        <w:rPr>
          <w:rFonts w:ascii="Calibri" w:hAnsi="Calibri"/>
          <w:sz w:val="22"/>
          <w:szCs w:val="22"/>
        </w:rPr>
        <w:t xml:space="preserve">provedení všech </w:t>
      </w:r>
      <w:r w:rsidR="00D67F6F" w:rsidRPr="00431003">
        <w:rPr>
          <w:rFonts w:ascii="Calibri" w:hAnsi="Calibri"/>
          <w:sz w:val="22"/>
          <w:szCs w:val="22"/>
        </w:rPr>
        <w:t>potřebných</w:t>
      </w:r>
      <w:r w:rsidR="00D67F6F">
        <w:rPr>
          <w:rFonts w:ascii="Calibri" w:hAnsi="Calibri"/>
          <w:sz w:val="22"/>
          <w:szCs w:val="22"/>
        </w:rPr>
        <w:t xml:space="preserve"> nebo nezbytných </w:t>
      </w:r>
      <w:r w:rsidR="00CA7A4F">
        <w:rPr>
          <w:rFonts w:ascii="Calibri" w:hAnsi="Calibri"/>
          <w:sz w:val="22"/>
          <w:szCs w:val="22"/>
        </w:rPr>
        <w:t xml:space="preserve">právních </w:t>
      </w:r>
      <w:r w:rsidR="00D67F6F">
        <w:rPr>
          <w:rFonts w:ascii="Calibri" w:hAnsi="Calibri"/>
          <w:sz w:val="22"/>
          <w:szCs w:val="22"/>
        </w:rPr>
        <w:t xml:space="preserve">jednání </w:t>
      </w:r>
      <w:r w:rsidRPr="00431003">
        <w:rPr>
          <w:rFonts w:ascii="Calibri" w:hAnsi="Calibri"/>
          <w:sz w:val="22"/>
          <w:szCs w:val="22"/>
        </w:rPr>
        <w:t xml:space="preserve">v těchto správních řízeních směřujících k vydání </w:t>
      </w:r>
      <w:r w:rsidR="003E38FD">
        <w:rPr>
          <w:rFonts w:ascii="Calibri" w:hAnsi="Calibri"/>
          <w:sz w:val="22"/>
          <w:szCs w:val="22"/>
        </w:rPr>
        <w:t>uvedených správních rozhodnutí</w:t>
      </w:r>
      <w:r w:rsidR="00E41E61">
        <w:rPr>
          <w:rFonts w:ascii="Calibri" w:hAnsi="Calibri"/>
          <w:sz w:val="22"/>
          <w:szCs w:val="22"/>
        </w:rPr>
        <w:t>, nebo uzavření veřejnoprávní smlouvy</w:t>
      </w:r>
      <w:r w:rsidR="003E38FD">
        <w:rPr>
          <w:rFonts w:ascii="Calibri" w:hAnsi="Calibri"/>
          <w:sz w:val="22"/>
          <w:szCs w:val="22"/>
        </w:rPr>
        <w:t>.</w:t>
      </w:r>
    </w:p>
    <w:p w14:paraId="2511B905" w14:textId="77777777" w:rsidR="00431003" w:rsidRPr="00431003" w:rsidRDefault="00431003" w:rsidP="007718C1">
      <w:pPr>
        <w:pStyle w:val="Odstavecseseznamem"/>
        <w:numPr>
          <w:ilvl w:val="1"/>
          <w:numId w:val="13"/>
        </w:numPr>
        <w:tabs>
          <w:tab w:val="clear" w:pos="851"/>
          <w:tab w:val="num" w:pos="1276"/>
        </w:tabs>
        <w:ind w:left="1276" w:hanging="709"/>
        <w:jc w:val="both"/>
        <w:rPr>
          <w:rFonts w:ascii="Calibri" w:hAnsi="Calibri"/>
          <w:sz w:val="22"/>
          <w:szCs w:val="22"/>
        </w:rPr>
      </w:pPr>
      <w:r w:rsidRPr="00431003">
        <w:rPr>
          <w:rFonts w:ascii="Calibri" w:hAnsi="Calibri"/>
          <w:sz w:val="22"/>
          <w:szCs w:val="22"/>
        </w:rPr>
        <w:t xml:space="preserve">vypracování všech </w:t>
      </w:r>
      <w:r w:rsidR="00D67F6F">
        <w:rPr>
          <w:rFonts w:ascii="Calibri" w:hAnsi="Calibri"/>
          <w:sz w:val="22"/>
          <w:szCs w:val="22"/>
        </w:rPr>
        <w:t xml:space="preserve">potřebných nebo </w:t>
      </w:r>
      <w:r w:rsidRPr="00431003">
        <w:rPr>
          <w:rFonts w:ascii="Calibri" w:hAnsi="Calibri"/>
          <w:sz w:val="22"/>
          <w:szCs w:val="22"/>
        </w:rPr>
        <w:t xml:space="preserve">nezbytných </w:t>
      </w:r>
      <w:r w:rsidR="00D67F6F" w:rsidRPr="00431003">
        <w:rPr>
          <w:rFonts w:ascii="Calibri" w:hAnsi="Calibri"/>
          <w:sz w:val="22"/>
          <w:szCs w:val="22"/>
        </w:rPr>
        <w:t>písemností (dokumentů a podkladů)</w:t>
      </w:r>
      <w:r w:rsidR="006611FA">
        <w:rPr>
          <w:rFonts w:ascii="Calibri" w:hAnsi="Calibri"/>
          <w:sz w:val="22"/>
          <w:szCs w:val="22"/>
        </w:rPr>
        <w:t xml:space="preserve">, </w:t>
      </w:r>
      <w:r w:rsidR="00CA7A4F">
        <w:rPr>
          <w:rFonts w:ascii="Calibri" w:hAnsi="Calibri"/>
          <w:sz w:val="22"/>
          <w:szCs w:val="22"/>
        </w:rPr>
        <w:t xml:space="preserve">jež budou </w:t>
      </w:r>
      <w:r w:rsidR="00D67F6F">
        <w:rPr>
          <w:rFonts w:ascii="Calibri" w:hAnsi="Calibri"/>
          <w:sz w:val="22"/>
          <w:szCs w:val="22"/>
        </w:rPr>
        <w:t>sloužit jako přílohy</w:t>
      </w:r>
      <w:r w:rsidRPr="00431003">
        <w:rPr>
          <w:rFonts w:ascii="Calibri" w:hAnsi="Calibri"/>
          <w:sz w:val="22"/>
          <w:szCs w:val="22"/>
        </w:rPr>
        <w:t xml:space="preserve"> k žádost</w:t>
      </w:r>
      <w:r w:rsidR="00D67F6F">
        <w:rPr>
          <w:rFonts w:ascii="Calibri" w:hAnsi="Calibri"/>
          <w:sz w:val="22"/>
          <w:szCs w:val="22"/>
        </w:rPr>
        <w:t>em</w:t>
      </w:r>
      <w:r w:rsidRPr="00431003">
        <w:rPr>
          <w:rFonts w:ascii="Calibri" w:hAnsi="Calibri"/>
          <w:sz w:val="22"/>
          <w:szCs w:val="22"/>
        </w:rPr>
        <w:t xml:space="preserve"> o vydání </w:t>
      </w:r>
      <w:r w:rsidR="00D67F6F">
        <w:rPr>
          <w:rFonts w:ascii="Calibri" w:hAnsi="Calibri"/>
          <w:sz w:val="22"/>
          <w:szCs w:val="22"/>
        </w:rPr>
        <w:t xml:space="preserve">uvedených </w:t>
      </w:r>
      <w:r w:rsidRPr="00431003">
        <w:rPr>
          <w:rFonts w:ascii="Calibri" w:hAnsi="Calibri"/>
          <w:sz w:val="22"/>
          <w:szCs w:val="22"/>
        </w:rPr>
        <w:t>správní</w:t>
      </w:r>
      <w:r w:rsidR="00D67F6F">
        <w:rPr>
          <w:rFonts w:ascii="Calibri" w:hAnsi="Calibri"/>
          <w:sz w:val="22"/>
          <w:szCs w:val="22"/>
        </w:rPr>
        <w:t>ch rozhodnutí;</w:t>
      </w:r>
    </w:p>
    <w:p w14:paraId="33F3AAC4" w14:textId="77777777" w:rsidR="00431003" w:rsidRPr="00431003" w:rsidRDefault="00431003" w:rsidP="007718C1">
      <w:pPr>
        <w:pStyle w:val="Odstavecseseznamem"/>
        <w:numPr>
          <w:ilvl w:val="1"/>
          <w:numId w:val="13"/>
        </w:numPr>
        <w:tabs>
          <w:tab w:val="clear" w:pos="851"/>
          <w:tab w:val="num" w:pos="1276"/>
        </w:tabs>
        <w:ind w:left="1276" w:hanging="709"/>
        <w:jc w:val="both"/>
        <w:rPr>
          <w:rFonts w:ascii="Calibri" w:hAnsi="Calibri"/>
          <w:sz w:val="22"/>
          <w:szCs w:val="22"/>
        </w:rPr>
      </w:pPr>
      <w:r w:rsidRPr="00431003">
        <w:rPr>
          <w:rFonts w:ascii="Calibri" w:hAnsi="Calibri"/>
          <w:sz w:val="22"/>
          <w:szCs w:val="22"/>
        </w:rPr>
        <w:t xml:space="preserve">obstarání </w:t>
      </w:r>
      <w:r w:rsidR="00D67F6F">
        <w:rPr>
          <w:rFonts w:ascii="Calibri" w:hAnsi="Calibri"/>
          <w:sz w:val="22"/>
          <w:szCs w:val="22"/>
        </w:rPr>
        <w:t xml:space="preserve">všech potřebných nebo </w:t>
      </w:r>
      <w:r w:rsidR="00D67F6F" w:rsidRPr="00431003">
        <w:rPr>
          <w:rFonts w:ascii="Calibri" w:hAnsi="Calibri"/>
          <w:sz w:val="22"/>
          <w:szCs w:val="22"/>
        </w:rPr>
        <w:t xml:space="preserve">nezbytných </w:t>
      </w:r>
      <w:r w:rsidRPr="00431003">
        <w:rPr>
          <w:rFonts w:ascii="Calibri" w:hAnsi="Calibri"/>
          <w:sz w:val="22"/>
          <w:szCs w:val="22"/>
        </w:rPr>
        <w:t xml:space="preserve">stanovisek </w:t>
      </w:r>
      <w:r w:rsidR="00D67F6F">
        <w:rPr>
          <w:rFonts w:ascii="Calibri" w:hAnsi="Calibri"/>
          <w:sz w:val="22"/>
          <w:szCs w:val="22"/>
        </w:rPr>
        <w:t xml:space="preserve">a vyjádření </w:t>
      </w:r>
      <w:r w:rsidRPr="00431003">
        <w:rPr>
          <w:rFonts w:ascii="Calibri" w:hAnsi="Calibri"/>
          <w:sz w:val="22"/>
          <w:szCs w:val="22"/>
        </w:rPr>
        <w:t xml:space="preserve">všech orgánů </w:t>
      </w:r>
      <w:r w:rsidR="00D67F6F">
        <w:rPr>
          <w:rFonts w:ascii="Calibri" w:hAnsi="Calibri"/>
          <w:sz w:val="22"/>
          <w:szCs w:val="22"/>
        </w:rPr>
        <w:t xml:space="preserve">veřejné </w:t>
      </w:r>
      <w:r w:rsidRPr="00431003">
        <w:rPr>
          <w:rFonts w:ascii="Calibri" w:hAnsi="Calibri"/>
          <w:sz w:val="22"/>
          <w:szCs w:val="22"/>
        </w:rPr>
        <w:t xml:space="preserve">správy </w:t>
      </w:r>
      <w:r w:rsidR="00D67F6F">
        <w:rPr>
          <w:rFonts w:ascii="Calibri" w:hAnsi="Calibri"/>
          <w:sz w:val="22"/>
          <w:szCs w:val="22"/>
        </w:rPr>
        <w:t xml:space="preserve">nebo </w:t>
      </w:r>
      <w:r w:rsidRPr="00431003">
        <w:rPr>
          <w:rFonts w:ascii="Calibri" w:hAnsi="Calibri"/>
          <w:sz w:val="22"/>
          <w:szCs w:val="22"/>
        </w:rPr>
        <w:t xml:space="preserve">vlastníků </w:t>
      </w:r>
      <w:r w:rsidR="00D67F6F">
        <w:rPr>
          <w:rFonts w:ascii="Calibri" w:hAnsi="Calibri"/>
          <w:sz w:val="22"/>
          <w:szCs w:val="22"/>
        </w:rPr>
        <w:t xml:space="preserve">nemovitostí </w:t>
      </w:r>
      <w:r w:rsidR="00D67F6F" w:rsidRPr="00431003">
        <w:rPr>
          <w:rFonts w:ascii="Calibri" w:hAnsi="Calibri"/>
          <w:sz w:val="22"/>
          <w:szCs w:val="22"/>
        </w:rPr>
        <w:t>dotčených v jednotlivých správních řízeních</w:t>
      </w:r>
      <w:r w:rsidR="00D67F6F">
        <w:rPr>
          <w:rFonts w:ascii="Calibri" w:hAnsi="Calibri"/>
          <w:sz w:val="22"/>
          <w:szCs w:val="22"/>
        </w:rPr>
        <w:t>;</w:t>
      </w:r>
    </w:p>
    <w:p w14:paraId="25EAF2A7" w14:textId="77777777" w:rsidR="00D67F6F" w:rsidRDefault="00431003" w:rsidP="007718C1">
      <w:pPr>
        <w:pStyle w:val="Odstavecseseznamem"/>
        <w:numPr>
          <w:ilvl w:val="1"/>
          <w:numId w:val="13"/>
        </w:numPr>
        <w:tabs>
          <w:tab w:val="clear" w:pos="851"/>
          <w:tab w:val="num" w:pos="1276"/>
        </w:tabs>
        <w:ind w:left="1276" w:hanging="709"/>
        <w:jc w:val="both"/>
        <w:rPr>
          <w:rFonts w:ascii="Calibri" w:hAnsi="Calibri"/>
          <w:sz w:val="22"/>
          <w:szCs w:val="22"/>
        </w:rPr>
      </w:pPr>
      <w:r w:rsidRPr="00431003">
        <w:rPr>
          <w:rFonts w:ascii="Calibri" w:hAnsi="Calibri"/>
          <w:sz w:val="22"/>
          <w:szCs w:val="22"/>
        </w:rPr>
        <w:t xml:space="preserve">vypracování </w:t>
      </w:r>
      <w:r w:rsidR="0011229E">
        <w:rPr>
          <w:rFonts w:ascii="Calibri" w:hAnsi="Calibri"/>
          <w:sz w:val="22"/>
          <w:szCs w:val="22"/>
        </w:rPr>
        <w:t xml:space="preserve">všech potřebných nebo </w:t>
      </w:r>
      <w:r w:rsidR="0011229E" w:rsidRPr="00431003">
        <w:rPr>
          <w:rFonts w:ascii="Calibri" w:hAnsi="Calibri"/>
          <w:sz w:val="22"/>
          <w:szCs w:val="22"/>
        </w:rPr>
        <w:t xml:space="preserve">nezbytných </w:t>
      </w:r>
      <w:r w:rsidRPr="00431003">
        <w:rPr>
          <w:rFonts w:ascii="Calibri" w:hAnsi="Calibri"/>
          <w:sz w:val="22"/>
          <w:szCs w:val="22"/>
        </w:rPr>
        <w:t>stanovisek</w:t>
      </w:r>
      <w:r w:rsidR="00D67F6F">
        <w:rPr>
          <w:rFonts w:ascii="Calibri" w:hAnsi="Calibri"/>
          <w:sz w:val="22"/>
          <w:szCs w:val="22"/>
        </w:rPr>
        <w:t xml:space="preserve"> a vyjádření </w:t>
      </w:r>
      <w:r w:rsidR="00CA7A4F">
        <w:rPr>
          <w:rFonts w:ascii="Calibri" w:hAnsi="Calibri"/>
          <w:sz w:val="22"/>
          <w:szCs w:val="22"/>
        </w:rPr>
        <w:t>k podáním účastníků je</w:t>
      </w:r>
      <w:r w:rsidR="00CA7A4F" w:rsidRPr="00431003">
        <w:rPr>
          <w:rFonts w:ascii="Calibri" w:hAnsi="Calibri"/>
          <w:sz w:val="22"/>
          <w:szCs w:val="22"/>
        </w:rPr>
        <w:t xml:space="preserve">dnotlivých </w:t>
      </w:r>
      <w:r w:rsidR="00CA7A4F">
        <w:rPr>
          <w:rFonts w:ascii="Calibri" w:hAnsi="Calibri"/>
          <w:sz w:val="22"/>
          <w:szCs w:val="22"/>
        </w:rPr>
        <w:t>s</w:t>
      </w:r>
      <w:r w:rsidRPr="00431003">
        <w:rPr>
          <w:rFonts w:ascii="Calibri" w:hAnsi="Calibri"/>
          <w:sz w:val="22"/>
          <w:szCs w:val="22"/>
        </w:rPr>
        <w:t>právních říze</w:t>
      </w:r>
      <w:r w:rsidR="00D67F6F">
        <w:rPr>
          <w:rFonts w:ascii="Calibri" w:hAnsi="Calibri"/>
          <w:sz w:val="22"/>
          <w:szCs w:val="22"/>
        </w:rPr>
        <w:t>ní a</w:t>
      </w:r>
      <w:r w:rsidRPr="00431003">
        <w:rPr>
          <w:rFonts w:ascii="Calibri" w:hAnsi="Calibri"/>
          <w:sz w:val="22"/>
          <w:szCs w:val="22"/>
        </w:rPr>
        <w:t xml:space="preserve"> jejich založení do správního spisu</w:t>
      </w:r>
      <w:r w:rsidR="00D67F6F">
        <w:rPr>
          <w:rFonts w:ascii="Calibri" w:hAnsi="Calibri"/>
          <w:sz w:val="22"/>
          <w:szCs w:val="22"/>
        </w:rPr>
        <w:t>;</w:t>
      </w:r>
    </w:p>
    <w:p w14:paraId="416BB527" w14:textId="77777777" w:rsidR="00431003" w:rsidRPr="00431003" w:rsidRDefault="00D67F6F" w:rsidP="007718C1">
      <w:pPr>
        <w:pStyle w:val="Odstavecseseznamem"/>
        <w:numPr>
          <w:ilvl w:val="1"/>
          <w:numId w:val="13"/>
        </w:numPr>
        <w:tabs>
          <w:tab w:val="clear" w:pos="851"/>
          <w:tab w:val="num" w:pos="1276"/>
        </w:tabs>
        <w:ind w:left="1276" w:hanging="709"/>
        <w:jc w:val="both"/>
        <w:rPr>
          <w:rFonts w:ascii="Calibri" w:hAnsi="Calibri"/>
          <w:sz w:val="22"/>
          <w:szCs w:val="22"/>
        </w:rPr>
      </w:pPr>
      <w:r>
        <w:rPr>
          <w:rFonts w:ascii="Calibri" w:hAnsi="Calibri"/>
          <w:sz w:val="22"/>
          <w:szCs w:val="22"/>
        </w:rPr>
        <w:t>provedení</w:t>
      </w:r>
      <w:r w:rsidR="00431003" w:rsidRPr="00431003">
        <w:rPr>
          <w:rFonts w:ascii="Calibri" w:hAnsi="Calibri"/>
          <w:sz w:val="22"/>
          <w:szCs w:val="22"/>
        </w:rPr>
        <w:t xml:space="preserve"> </w:t>
      </w:r>
      <w:r w:rsidR="0011229E">
        <w:rPr>
          <w:rFonts w:ascii="Calibri" w:hAnsi="Calibri"/>
          <w:sz w:val="22"/>
          <w:szCs w:val="22"/>
        </w:rPr>
        <w:t xml:space="preserve">všech potřebných nebo </w:t>
      </w:r>
      <w:r w:rsidR="0011229E" w:rsidRPr="00431003">
        <w:rPr>
          <w:rFonts w:ascii="Calibri" w:hAnsi="Calibri"/>
          <w:sz w:val="22"/>
          <w:szCs w:val="22"/>
        </w:rPr>
        <w:t>nezbytných</w:t>
      </w:r>
      <w:r>
        <w:rPr>
          <w:rFonts w:ascii="Calibri" w:hAnsi="Calibri"/>
          <w:sz w:val="22"/>
          <w:szCs w:val="22"/>
        </w:rPr>
        <w:t xml:space="preserve"> </w:t>
      </w:r>
      <w:r w:rsidR="00431003" w:rsidRPr="00431003">
        <w:rPr>
          <w:rFonts w:ascii="Calibri" w:hAnsi="Calibri"/>
          <w:sz w:val="22"/>
          <w:szCs w:val="22"/>
        </w:rPr>
        <w:t xml:space="preserve">úprav </w:t>
      </w:r>
      <w:r>
        <w:rPr>
          <w:rFonts w:ascii="Calibri" w:hAnsi="Calibri"/>
          <w:sz w:val="22"/>
          <w:szCs w:val="22"/>
        </w:rPr>
        <w:t xml:space="preserve">jednotlivých stupňů </w:t>
      </w:r>
      <w:r w:rsidR="006611FA">
        <w:rPr>
          <w:rFonts w:ascii="Calibri" w:hAnsi="Calibri"/>
          <w:sz w:val="22"/>
          <w:szCs w:val="22"/>
        </w:rPr>
        <w:t>P</w:t>
      </w:r>
      <w:r w:rsidR="00431003" w:rsidRPr="00431003">
        <w:rPr>
          <w:rFonts w:ascii="Calibri" w:hAnsi="Calibri"/>
          <w:sz w:val="22"/>
          <w:szCs w:val="22"/>
        </w:rPr>
        <w:t>rojektov</w:t>
      </w:r>
      <w:r>
        <w:rPr>
          <w:rFonts w:ascii="Calibri" w:hAnsi="Calibri"/>
          <w:sz w:val="22"/>
          <w:szCs w:val="22"/>
        </w:rPr>
        <w:t>é dokumentace</w:t>
      </w:r>
      <w:r w:rsidR="00431003" w:rsidRPr="00431003">
        <w:rPr>
          <w:rFonts w:ascii="Calibri" w:hAnsi="Calibri"/>
          <w:sz w:val="22"/>
          <w:szCs w:val="22"/>
        </w:rPr>
        <w:t xml:space="preserve">, shledá-li </w:t>
      </w:r>
      <w:r w:rsidR="0011229E">
        <w:rPr>
          <w:rFonts w:ascii="Calibri" w:hAnsi="Calibri"/>
          <w:sz w:val="22"/>
          <w:szCs w:val="22"/>
        </w:rPr>
        <w:t xml:space="preserve">Zhotovitel </w:t>
      </w:r>
      <w:r w:rsidR="00431003" w:rsidRPr="00431003">
        <w:rPr>
          <w:rFonts w:ascii="Calibri" w:hAnsi="Calibri"/>
          <w:sz w:val="22"/>
          <w:szCs w:val="22"/>
        </w:rPr>
        <w:t xml:space="preserve">na základě podání účastníků </w:t>
      </w:r>
      <w:r w:rsidR="00CA7A4F" w:rsidRPr="00431003">
        <w:rPr>
          <w:rFonts w:ascii="Calibri" w:hAnsi="Calibri"/>
          <w:sz w:val="22"/>
          <w:szCs w:val="22"/>
        </w:rPr>
        <w:t xml:space="preserve">jednotlivých </w:t>
      </w:r>
      <w:r w:rsidR="00431003" w:rsidRPr="00431003">
        <w:rPr>
          <w:rFonts w:ascii="Calibri" w:hAnsi="Calibri"/>
          <w:sz w:val="22"/>
          <w:szCs w:val="22"/>
        </w:rPr>
        <w:t>správní</w:t>
      </w:r>
      <w:r w:rsidR="0011229E">
        <w:rPr>
          <w:rFonts w:ascii="Calibri" w:hAnsi="Calibri"/>
          <w:sz w:val="22"/>
          <w:szCs w:val="22"/>
        </w:rPr>
        <w:t>ch</w:t>
      </w:r>
      <w:r w:rsidR="00431003" w:rsidRPr="00431003">
        <w:rPr>
          <w:rFonts w:ascii="Calibri" w:hAnsi="Calibri"/>
          <w:sz w:val="22"/>
          <w:szCs w:val="22"/>
        </w:rPr>
        <w:t xml:space="preserve"> </w:t>
      </w:r>
      <w:r>
        <w:rPr>
          <w:rFonts w:ascii="Calibri" w:hAnsi="Calibri"/>
          <w:sz w:val="22"/>
          <w:szCs w:val="22"/>
        </w:rPr>
        <w:t>řízení t</w:t>
      </w:r>
      <w:r w:rsidR="0011229E">
        <w:rPr>
          <w:rFonts w:ascii="Calibri" w:hAnsi="Calibri"/>
          <w:sz w:val="22"/>
          <w:szCs w:val="22"/>
        </w:rPr>
        <w:t>y</w:t>
      </w:r>
      <w:r>
        <w:rPr>
          <w:rFonts w:ascii="Calibri" w:hAnsi="Calibri"/>
          <w:sz w:val="22"/>
          <w:szCs w:val="22"/>
        </w:rPr>
        <w:t>to úprav</w:t>
      </w:r>
      <w:r w:rsidR="0011229E">
        <w:rPr>
          <w:rFonts w:ascii="Calibri" w:hAnsi="Calibri"/>
          <w:sz w:val="22"/>
          <w:szCs w:val="22"/>
        </w:rPr>
        <w:t>y</w:t>
      </w:r>
      <w:r>
        <w:rPr>
          <w:rFonts w:ascii="Calibri" w:hAnsi="Calibri"/>
          <w:sz w:val="22"/>
          <w:szCs w:val="22"/>
        </w:rPr>
        <w:t xml:space="preserve"> za vhodn</w:t>
      </w:r>
      <w:r w:rsidR="0011229E">
        <w:rPr>
          <w:rFonts w:ascii="Calibri" w:hAnsi="Calibri"/>
          <w:sz w:val="22"/>
          <w:szCs w:val="22"/>
        </w:rPr>
        <w:t>é</w:t>
      </w:r>
      <w:r>
        <w:rPr>
          <w:rFonts w:ascii="Calibri" w:hAnsi="Calibri"/>
          <w:sz w:val="22"/>
          <w:szCs w:val="22"/>
        </w:rPr>
        <w:t>;</w:t>
      </w:r>
    </w:p>
    <w:p w14:paraId="5C1173C1" w14:textId="77777777" w:rsidR="00431003" w:rsidRPr="00ED1166" w:rsidRDefault="00D67F6F" w:rsidP="007718C1">
      <w:pPr>
        <w:pStyle w:val="Odstavecseseznamem"/>
        <w:numPr>
          <w:ilvl w:val="1"/>
          <w:numId w:val="13"/>
        </w:numPr>
        <w:tabs>
          <w:tab w:val="clear" w:pos="851"/>
          <w:tab w:val="num" w:pos="1276"/>
        </w:tabs>
        <w:ind w:left="1276" w:hanging="709"/>
        <w:jc w:val="both"/>
        <w:rPr>
          <w:rFonts w:ascii="Calibri" w:hAnsi="Calibri"/>
          <w:sz w:val="22"/>
          <w:szCs w:val="22"/>
        </w:rPr>
      </w:pPr>
      <w:r>
        <w:rPr>
          <w:rFonts w:ascii="Calibri" w:hAnsi="Calibri"/>
          <w:sz w:val="22"/>
          <w:szCs w:val="22"/>
        </w:rPr>
        <w:t xml:space="preserve">zpracování </w:t>
      </w:r>
      <w:r w:rsidR="0011229E">
        <w:rPr>
          <w:rFonts w:ascii="Calibri" w:hAnsi="Calibri"/>
          <w:sz w:val="22"/>
          <w:szCs w:val="22"/>
        </w:rPr>
        <w:t xml:space="preserve">všech potřebných nebo </w:t>
      </w:r>
      <w:r w:rsidR="0011229E" w:rsidRPr="00431003">
        <w:rPr>
          <w:rFonts w:ascii="Calibri" w:hAnsi="Calibri"/>
          <w:sz w:val="22"/>
          <w:szCs w:val="22"/>
        </w:rPr>
        <w:t xml:space="preserve">nezbytných </w:t>
      </w:r>
      <w:r w:rsidR="00431003" w:rsidRPr="00431003">
        <w:rPr>
          <w:rFonts w:ascii="Calibri" w:hAnsi="Calibri"/>
          <w:sz w:val="22"/>
          <w:szCs w:val="22"/>
        </w:rPr>
        <w:t>žádost</w:t>
      </w:r>
      <w:r w:rsidR="0011229E">
        <w:rPr>
          <w:rFonts w:ascii="Calibri" w:hAnsi="Calibri"/>
          <w:sz w:val="22"/>
          <w:szCs w:val="22"/>
        </w:rPr>
        <w:t>í</w:t>
      </w:r>
      <w:r w:rsidR="00431003" w:rsidRPr="00431003">
        <w:rPr>
          <w:rFonts w:ascii="Calibri" w:hAnsi="Calibri"/>
          <w:sz w:val="22"/>
          <w:szCs w:val="22"/>
        </w:rPr>
        <w:t xml:space="preserve"> o vydání správní</w:t>
      </w:r>
      <w:r w:rsidR="0011229E">
        <w:rPr>
          <w:rFonts w:ascii="Calibri" w:hAnsi="Calibri"/>
          <w:sz w:val="22"/>
          <w:szCs w:val="22"/>
        </w:rPr>
        <w:t>ch</w:t>
      </w:r>
      <w:r w:rsidR="00431003" w:rsidRPr="00431003">
        <w:rPr>
          <w:rFonts w:ascii="Calibri" w:hAnsi="Calibri"/>
          <w:sz w:val="22"/>
          <w:szCs w:val="22"/>
        </w:rPr>
        <w:t xml:space="preserve"> rozhodnutí</w:t>
      </w:r>
      <w:r w:rsidR="00E41E61">
        <w:rPr>
          <w:rFonts w:ascii="Calibri" w:hAnsi="Calibri"/>
          <w:sz w:val="22"/>
          <w:szCs w:val="22"/>
        </w:rPr>
        <w:t>, jejich</w:t>
      </w:r>
      <w:r w:rsidR="00431003" w:rsidRPr="00431003">
        <w:rPr>
          <w:rFonts w:ascii="Calibri" w:hAnsi="Calibri"/>
          <w:sz w:val="22"/>
          <w:szCs w:val="22"/>
        </w:rPr>
        <w:t xml:space="preserve"> </w:t>
      </w:r>
      <w:r w:rsidR="00431003" w:rsidRPr="00ED1166">
        <w:rPr>
          <w:rFonts w:ascii="Calibri" w:hAnsi="Calibri"/>
          <w:sz w:val="22"/>
          <w:szCs w:val="22"/>
        </w:rPr>
        <w:t xml:space="preserve">podání </w:t>
      </w:r>
      <w:r w:rsidRPr="00ED1166">
        <w:rPr>
          <w:rFonts w:ascii="Calibri" w:hAnsi="Calibri"/>
          <w:sz w:val="22"/>
          <w:szCs w:val="22"/>
        </w:rPr>
        <w:t xml:space="preserve">v zastoupení Objednatele </w:t>
      </w:r>
      <w:r w:rsidR="00431003" w:rsidRPr="00ED1166">
        <w:rPr>
          <w:rFonts w:ascii="Calibri" w:hAnsi="Calibri"/>
          <w:sz w:val="22"/>
          <w:szCs w:val="22"/>
        </w:rPr>
        <w:t>přís</w:t>
      </w:r>
      <w:r w:rsidRPr="00ED1166">
        <w:rPr>
          <w:rFonts w:ascii="Calibri" w:hAnsi="Calibri"/>
          <w:sz w:val="22"/>
          <w:szCs w:val="22"/>
        </w:rPr>
        <w:t>lušn</w:t>
      </w:r>
      <w:r w:rsidR="0011229E" w:rsidRPr="00ED1166">
        <w:rPr>
          <w:rFonts w:ascii="Calibri" w:hAnsi="Calibri"/>
          <w:sz w:val="22"/>
          <w:szCs w:val="22"/>
        </w:rPr>
        <w:t>ým s</w:t>
      </w:r>
      <w:r w:rsidRPr="00ED1166">
        <w:rPr>
          <w:rFonts w:ascii="Calibri" w:hAnsi="Calibri"/>
          <w:sz w:val="22"/>
          <w:szCs w:val="22"/>
        </w:rPr>
        <w:t>právní</w:t>
      </w:r>
      <w:r w:rsidR="0011229E" w:rsidRPr="00ED1166">
        <w:rPr>
          <w:rFonts w:ascii="Calibri" w:hAnsi="Calibri"/>
          <w:sz w:val="22"/>
          <w:szCs w:val="22"/>
        </w:rPr>
        <w:t>m</w:t>
      </w:r>
      <w:r w:rsidRPr="00ED1166">
        <w:rPr>
          <w:rFonts w:ascii="Calibri" w:hAnsi="Calibri"/>
          <w:sz w:val="22"/>
          <w:szCs w:val="22"/>
        </w:rPr>
        <w:t xml:space="preserve"> orgán</w:t>
      </w:r>
      <w:r w:rsidR="0011229E" w:rsidRPr="00ED1166">
        <w:rPr>
          <w:rFonts w:ascii="Calibri" w:hAnsi="Calibri"/>
          <w:sz w:val="22"/>
          <w:szCs w:val="22"/>
        </w:rPr>
        <w:t>ům</w:t>
      </w:r>
      <w:r w:rsidR="00E41E61" w:rsidRPr="00ED1166">
        <w:rPr>
          <w:rFonts w:ascii="Calibri" w:hAnsi="Calibri"/>
          <w:sz w:val="22"/>
          <w:szCs w:val="22"/>
        </w:rPr>
        <w:t xml:space="preserve"> a předložení dokladů o podání uvedených žádostí o vydání správních rozhodnutí Objednateli</w:t>
      </w:r>
      <w:r w:rsidRPr="00ED1166">
        <w:rPr>
          <w:rFonts w:ascii="Calibri" w:hAnsi="Calibri"/>
          <w:sz w:val="22"/>
          <w:szCs w:val="22"/>
        </w:rPr>
        <w:t>;</w:t>
      </w:r>
    </w:p>
    <w:p w14:paraId="2492A41B" w14:textId="77777777" w:rsidR="00431003" w:rsidRPr="00ED1166" w:rsidRDefault="00431003" w:rsidP="007718C1">
      <w:pPr>
        <w:pStyle w:val="Odstavecseseznamem"/>
        <w:numPr>
          <w:ilvl w:val="1"/>
          <w:numId w:val="13"/>
        </w:numPr>
        <w:tabs>
          <w:tab w:val="clear" w:pos="851"/>
          <w:tab w:val="num" w:pos="1276"/>
        </w:tabs>
        <w:ind w:left="1276" w:hanging="709"/>
        <w:jc w:val="both"/>
        <w:rPr>
          <w:rFonts w:ascii="Calibri" w:hAnsi="Calibri"/>
          <w:sz w:val="22"/>
          <w:szCs w:val="22"/>
        </w:rPr>
      </w:pPr>
      <w:r w:rsidRPr="00ED1166">
        <w:rPr>
          <w:rFonts w:ascii="Calibri" w:hAnsi="Calibri"/>
          <w:sz w:val="22"/>
          <w:szCs w:val="22"/>
        </w:rPr>
        <w:t>úhrad</w:t>
      </w:r>
      <w:r w:rsidR="00D67F6F" w:rsidRPr="00ED1166">
        <w:rPr>
          <w:rFonts w:ascii="Calibri" w:hAnsi="Calibri"/>
          <w:sz w:val="22"/>
          <w:szCs w:val="22"/>
        </w:rPr>
        <w:t>ě</w:t>
      </w:r>
      <w:r w:rsidRPr="00ED1166">
        <w:rPr>
          <w:rFonts w:ascii="Calibri" w:hAnsi="Calibri"/>
          <w:sz w:val="22"/>
          <w:szCs w:val="22"/>
        </w:rPr>
        <w:t xml:space="preserve"> poplatků spojených s vydáním správní</w:t>
      </w:r>
      <w:r w:rsidR="0011229E" w:rsidRPr="00ED1166">
        <w:rPr>
          <w:rFonts w:ascii="Calibri" w:hAnsi="Calibri"/>
          <w:sz w:val="22"/>
          <w:szCs w:val="22"/>
        </w:rPr>
        <w:t>ch</w:t>
      </w:r>
      <w:r w:rsidRPr="00ED1166">
        <w:rPr>
          <w:rFonts w:ascii="Calibri" w:hAnsi="Calibri"/>
          <w:sz w:val="22"/>
          <w:szCs w:val="22"/>
        </w:rPr>
        <w:t xml:space="preserve"> rozhodnutí</w:t>
      </w:r>
      <w:r w:rsidR="00E41E61" w:rsidRPr="00ED1166">
        <w:rPr>
          <w:rFonts w:ascii="Calibri" w:hAnsi="Calibri"/>
          <w:sz w:val="22"/>
          <w:szCs w:val="22"/>
        </w:rPr>
        <w:t>, nebo uzavřením veřejnoprávní smlouvy</w:t>
      </w:r>
      <w:r w:rsidR="00D67F6F" w:rsidRPr="00ED1166">
        <w:rPr>
          <w:rFonts w:ascii="Calibri" w:hAnsi="Calibri"/>
          <w:sz w:val="22"/>
          <w:szCs w:val="22"/>
        </w:rPr>
        <w:t>;</w:t>
      </w:r>
    </w:p>
    <w:p w14:paraId="28AE765A" w14:textId="77777777" w:rsidR="00431003" w:rsidRPr="00431003" w:rsidRDefault="00431003" w:rsidP="007718C1">
      <w:pPr>
        <w:pStyle w:val="Odstavecseseznamem"/>
        <w:numPr>
          <w:ilvl w:val="1"/>
          <w:numId w:val="13"/>
        </w:numPr>
        <w:tabs>
          <w:tab w:val="clear" w:pos="851"/>
          <w:tab w:val="num" w:pos="1276"/>
        </w:tabs>
        <w:ind w:left="1276" w:hanging="709"/>
        <w:jc w:val="both"/>
        <w:rPr>
          <w:rFonts w:ascii="Calibri" w:hAnsi="Calibri"/>
          <w:sz w:val="22"/>
          <w:szCs w:val="22"/>
        </w:rPr>
      </w:pPr>
      <w:r w:rsidRPr="00ED1166">
        <w:rPr>
          <w:rFonts w:ascii="Calibri" w:hAnsi="Calibri"/>
          <w:sz w:val="22"/>
          <w:szCs w:val="22"/>
        </w:rPr>
        <w:lastRenderedPageBreak/>
        <w:t>z</w:t>
      </w:r>
      <w:r w:rsidR="00D67F6F" w:rsidRPr="00ED1166">
        <w:rPr>
          <w:rFonts w:ascii="Calibri" w:hAnsi="Calibri"/>
          <w:sz w:val="22"/>
          <w:szCs w:val="22"/>
        </w:rPr>
        <w:t>a</w:t>
      </w:r>
      <w:r w:rsidRPr="00ED1166">
        <w:rPr>
          <w:rFonts w:ascii="Calibri" w:hAnsi="Calibri"/>
          <w:sz w:val="22"/>
          <w:szCs w:val="22"/>
        </w:rPr>
        <w:t>pracování všech případných požadavků</w:t>
      </w:r>
      <w:r w:rsidRPr="00431003">
        <w:rPr>
          <w:rFonts w:ascii="Calibri" w:hAnsi="Calibri"/>
          <w:sz w:val="22"/>
          <w:szCs w:val="22"/>
        </w:rPr>
        <w:t xml:space="preserve"> </w:t>
      </w:r>
      <w:r w:rsidR="00D67F6F">
        <w:rPr>
          <w:rFonts w:ascii="Calibri" w:hAnsi="Calibri"/>
          <w:sz w:val="22"/>
          <w:szCs w:val="22"/>
        </w:rPr>
        <w:t>správní</w:t>
      </w:r>
      <w:r w:rsidR="0011229E">
        <w:rPr>
          <w:rFonts w:ascii="Calibri" w:hAnsi="Calibri"/>
          <w:sz w:val="22"/>
          <w:szCs w:val="22"/>
        </w:rPr>
        <w:t>ch</w:t>
      </w:r>
      <w:r w:rsidR="00D67F6F">
        <w:rPr>
          <w:rFonts w:ascii="Calibri" w:hAnsi="Calibri"/>
          <w:sz w:val="22"/>
          <w:szCs w:val="22"/>
        </w:rPr>
        <w:t xml:space="preserve"> orgán</w:t>
      </w:r>
      <w:r w:rsidR="0011229E">
        <w:rPr>
          <w:rFonts w:ascii="Calibri" w:hAnsi="Calibri"/>
          <w:sz w:val="22"/>
          <w:szCs w:val="22"/>
        </w:rPr>
        <w:t xml:space="preserve">ů na doplnění žádostí </w:t>
      </w:r>
      <w:r w:rsidR="0011229E" w:rsidRPr="00431003">
        <w:rPr>
          <w:rFonts w:ascii="Calibri" w:hAnsi="Calibri"/>
          <w:sz w:val="22"/>
          <w:szCs w:val="22"/>
        </w:rPr>
        <w:t>o vydání správní</w:t>
      </w:r>
      <w:r w:rsidR="0011229E">
        <w:rPr>
          <w:rFonts w:ascii="Calibri" w:hAnsi="Calibri"/>
          <w:sz w:val="22"/>
          <w:szCs w:val="22"/>
        </w:rPr>
        <w:t>ch</w:t>
      </w:r>
      <w:r w:rsidR="0011229E" w:rsidRPr="00431003">
        <w:rPr>
          <w:rFonts w:ascii="Calibri" w:hAnsi="Calibri"/>
          <w:sz w:val="22"/>
          <w:szCs w:val="22"/>
        </w:rPr>
        <w:t xml:space="preserve"> rozhodnutí</w:t>
      </w:r>
      <w:r w:rsidR="00D67F6F">
        <w:rPr>
          <w:rFonts w:ascii="Calibri" w:hAnsi="Calibri"/>
          <w:sz w:val="22"/>
          <w:szCs w:val="22"/>
        </w:rPr>
        <w:t>, a to včetně</w:t>
      </w:r>
      <w:r w:rsidRPr="00431003">
        <w:rPr>
          <w:rFonts w:ascii="Calibri" w:hAnsi="Calibri"/>
          <w:sz w:val="22"/>
          <w:szCs w:val="22"/>
        </w:rPr>
        <w:t xml:space="preserve"> </w:t>
      </w:r>
      <w:r w:rsidR="0072525E">
        <w:rPr>
          <w:rFonts w:ascii="Calibri" w:hAnsi="Calibri"/>
          <w:sz w:val="22"/>
          <w:szCs w:val="22"/>
        </w:rPr>
        <w:t xml:space="preserve">provedení </w:t>
      </w:r>
      <w:r w:rsidR="0011229E">
        <w:rPr>
          <w:rFonts w:ascii="Calibri" w:hAnsi="Calibri"/>
          <w:sz w:val="22"/>
          <w:szCs w:val="22"/>
        </w:rPr>
        <w:t xml:space="preserve">všech potřebných nebo </w:t>
      </w:r>
      <w:r w:rsidR="0011229E" w:rsidRPr="00431003">
        <w:rPr>
          <w:rFonts w:ascii="Calibri" w:hAnsi="Calibri"/>
          <w:sz w:val="22"/>
          <w:szCs w:val="22"/>
        </w:rPr>
        <w:t>nezbytných</w:t>
      </w:r>
      <w:r w:rsidRPr="00431003">
        <w:rPr>
          <w:rFonts w:ascii="Calibri" w:hAnsi="Calibri"/>
          <w:sz w:val="22"/>
          <w:szCs w:val="22"/>
        </w:rPr>
        <w:t xml:space="preserve"> úprav </w:t>
      </w:r>
      <w:r w:rsidR="0011229E">
        <w:rPr>
          <w:rFonts w:ascii="Calibri" w:hAnsi="Calibri"/>
          <w:sz w:val="22"/>
          <w:szCs w:val="22"/>
        </w:rPr>
        <w:t xml:space="preserve">jednotlivých stupňů </w:t>
      </w:r>
      <w:r w:rsidR="006611FA">
        <w:rPr>
          <w:rFonts w:ascii="Calibri" w:hAnsi="Calibri"/>
          <w:sz w:val="22"/>
          <w:szCs w:val="22"/>
        </w:rPr>
        <w:t>P</w:t>
      </w:r>
      <w:r w:rsidRPr="00431003">
        <w:rPr>
          <w:rFonts w:ascii="Calibri" w:hAnsi="Calibri"/>
          <w:sz w:val="22"/>
          <w:szCs w:val="22"/>
        </w:rPr>
        <w:t>rojektové dokumentace</w:t>
      </w:r>
      <w:r w:rsidR="00D67F6F">
        <w:rPr>
          <w:rFonts w:ascii="Calibri" w:hAnsi="Calibri"/>
          <w:sz w:val="22"/>
          <w:szCs w:val="22"/>
        </w:rPr>
        <w:t>;</w:t>
      </w:r>
    </w:p>
    <w:p w14:paraId="47FF2CAB" w14:textId="77777777" w:rsidR="00431003" w:rsidRPr="00431003" w:rsidRDefault="00431003" w:rsidP="007718C1">
      <w:pPr>
        <w:pStyle w:val="Odstavecseseznamem"/>
        <w:numPr>
          <w:ilvl w:val="1"/>
          <w:numId w:val="13"/>
        </w:numPr>
        <w:tabs>
          <w:tab w:val="clear" w:pos="851"/>
          <w:tab w:val="num" w:pos="1276"/>
        </w:tabs>
        <w:ind w:left="1276" w:hanging="709"/>
        <w:jc w:val="both"/>
        <w:rPr>
          <w:rFonts w:ascii="Calibri" w:hAnsi="Calibri"/>
          <w:sz w:val="22"/>
          <w:szCs w:val="22"/>
        </w:rPr>
      </w:pPr>
      <w:r w:rsidRPr="00431003">
        <w:rPr>
          <w:rFonts w:ascii="Calibri" w:hAnsi="Calibri"/>
          <w:sz w:val="22"/>
          <w:szCs w:val="22"/>
        </w:rPr>
        <w:t>předání originál</w:t>
      </w:r>
      <w:r w:rsidR="0011229E">
        <w:rPr>
          <w:rFonts w:ascii="Calibri" w:hAnsi="Calibri"/>
          <w:sz w:val="22"/>
          <w:szCs w:val="22"/>
        </w:rPr>
        <w:t>ů</w:t>
      </w:r>
      <w:r w:rsidRPr="00431003">
        <w:rPr>
          <w:rFonts w:ascii="Calibri" w:hAnsi="Calibri"/>
          <w:sz w:val="22"/>
          <w:szCs w:val="22"/>
        </w:rPr>
        <w:t xml:space="preserve"> </w:t>
      </w:r>
      <w:r w:rsidR="0011229E">
        <w:rPr>
          <w:rFonts w:ascii="Calibri" w:hAnsi="Calibri"/>
          <w:sz w:val="22"/>
          <w:szCs w:val="22"/>
        </w:rPr>
        <w:t xml:space="preserve">uvedených </w:t>
      </w:r>
      <w:r w:rsidRPr="00431003">
        <w:rPr>
          <w:rFonts w:ascii="Calibri" w:hAnsi="Calibri"/>
          <w:sz w:val="22"/>
          <w:szCs w:val="22"/>
        </w:rPr>
        <w:t>správní</w:t>
      </w:r>
      <w:r w:rsidR="0011229E">
        <w:rPr>
          <w:rFonts w:ascii="Calibri" w:hAnsi="Calibri"/>
          <w:sz w:val="22"/>
          <w:szCs w:val="22"/>
        </w:rPr>
        <w:t>ch</w:t>
      </w:r>
      <w:r w:rsidRPr="00431003">
        <w:rPr>
          <w:rFonts w:ascii="Calibri" w:hAnsi="Calibri"/>
          <w:sz w:val="22"/>
          <w:szCs w:val="22"/>
        </w:rPr>
        <w:t xml:space="preserve"> rozhodnutí </w:t>
      </w:r>
      <w:r w:rsidR="0011229E">
        <w:rPr>
          <w:rFonts w:ascii="Calibri" w:hAnsi="Calibri"/>
          <w:sz w:val="22"/>
          <w:szCs w:val="22"/>
        </w:rPr>
        <w:t>opatřených</w:t>
      </w:r>
      <w:r w:rsidRPr="00431003">
        <w:rPr>
          <w:rFonts w:ascii="Calibri" w:hAnsi="Calibri"/>
          <w:sz w:val="22"/>
          <w:szCs w:val="22"/>
        </w:rPr>
        <w:t xml:space="preserve"> doložk</w:t>
      </w:r>
      <w:r w:rsidR="0011229E">
        <w:rPr>
          <w:rFonts w:ascii="Calibri" w:hAnsi="Calibri"/>
          <w:sz w:val="22"/>
          <w:szCs w:val="22"/>
        </w:rPr>
        <w:t>ami</w:t>
      </w:r>
      <w:r w:rsidRPr="00431003">
        <w:rPr>
          <w:rFonts w:ascii="Calibri" w:hAnsi="Calibri"/>
          <w:sz w:val="22"/>
          <w:szCs w:val="22"/>
        </w:rPr>
        <w:t xml:space="preserve"> nabytí právní moci </w:t>
      </w:r>
      <w:r w:rsidR="0011229E">
        <w:rPr>
          <w:rFonts w:ascii="Calibri" w:hAnsi="Calibri"/>
          <w:sz w:val="22"/>
          <w:szCs w:val="22"/>
        </w:rPr>
        <w:t>Objednateli;</w:t>
      </w:r>
    </w:p>
    <w:p w14:paraId="23616B06" w14:textId="77777777" w:rsidR="00431003" w:rsidRPr="00431003" w:rsidRDefault="0011229E" w:rsidP="007718C1">
      <w:pPr>
        <w:pStyle w:val="Odstavecseseznamem"/>
        <w:numPr>
          <w:ilvl w:val="1"/>
          <w:numId w:val="13"/>
        </w:numPr>
        <w:tabs>
          <w:tab w:val="clear" w:pos="851"/>
          <w:tab w:val="num" w:pos="1276"/>
        </w:tabs>
        <w:ind w:left="1276" w:hanging="709"/>
        <w:jc w:val="both"/>
        <w:rPr>
          <w:rFonts w:ascii="Calibri" w:hAnsi="Calibri"/>
          <w:sz w:val="22"/>
          <w:szCs w:val="22"/>
        </w:rPr>
      </w:pPr>
      <w:r>
        <w:rPr>
          <w:rFonts w:ascii="Calibri" w:hAnsi="Calibri"/>
          <w:sz w:val="22"/>
          <w:szCs w:val="22"/>
        </w:rPr>
        <w:t>veškerým</w:t>
      </w:r>
      <w:r w:rsidR="00431003" w:rsidRPr="00431003">
        <w:rPr>
          <w:rFonts w:ascii="Calibri" w:hAnsi="Calibri"/>
          <w:sz w:val="22"/>
          <w:szCs w:val="22"/>
        </w:rPr>
        <w:t xml:space="preserve"> další</w:t>
      </w:r>
      <w:r>
        <w:rPr>
          <w:rFonts w:ascii="Calibri" w:hAnsi="Calibri"/>
          <w:sz w:val="22"/>
          <w:szCs w:val="22"/>
        </w:rPr>
        <w:t>m činnostem</w:t>
      </w:r>
      <w:r w:rsidR="00431003" w:rsidRPr="00431003">
        <w:rPr>
          <w:rFonts w:ascii="Calibri" w:hAnsi="Calibri"/>
          <w:sz w:val="22"/>
          <w:szCs w:val="22"/>
        </w:rPr>
        <w:t xml:space="preserve"> v rámci správních řízení, vedoucí</w:t>
      </w:r>
      <w:r>
        <w:rPr>
          <w:rFonts w:ascii="Calibri" w:hAnsi="Calibri"/>
          <w:sz w:val="22"/>
          <w:szCs w:val="22"/>
        </w:rPr>
        <w:t>m</w:t>
      </w:r>
      <w:r w:rsidR="00431003" w:rsidRPr="00431003">
        <w:rPr>
          <w:rFonts w:ascii="Calibri" w:hAnsi="Calibri"/>
          <w:sz w:val="22"/>
          <w:szCs w:val="22"/>
        </w:rPr>
        <w:t xml:space="preserve"> k vydání </w:t>
      </w:r>
      <w:r>
        <w:rPr>
          <w:rFonts w:ascii="Calibri" w:hAnsi="Calibri"/>
          <w:sz w:val="22"/>
          <w:szCs w:val="22"/>
        </w:rPr>
        <w:t xml:space="preserve">uvedených </w:t>
      </w:r>
      <w:r w:rsidR="00AC7BAE">
        <w:rPr>
          <w:rFonts w:ascii="Calibri" w:hAnsi="Calibri"/>
          <w:sz w:val="22"/>
          <w:szCs w:val="22"/>
        </w:rPr>
        <w:t>správních rozhodnutí</w:t>
      </w:r>
      <w:r w:rsidR="00E41E61">
        <w:rPr>
          <w:rFonts w:ascii="Calibri" w:hAnsi="Calibri"/>
          <w:sz w:val="22"/>
          <w:szCs w:val="22"/>
        </w:rPr>
        <w:t>, nebo uzavření veřejnoprávní smlouvy</w:t>
      </w:r>
      <w:r w:rsidR="00AC7BAE">
        <w:rPr>
          <w:rFonts w:ascii="Calibri" w:hAnsi="Calibri"/>
          <w:sz w:val="22"/>
          <w:szCs w:val="22"/>
        </w:rPr>
        <w:t xml:space="preserve"> (zejména</w:t>
      </w:r>
      <w:r w:rsidR="00431003" w:rsidRPr="00431003">
        <w:rPr>
          <w:rFonts w:ascii="Calibri" w:hAnsi="Calibri"/>
          <w:sz w:val="22"/>
          <w:szCs w:val="22"/>
        </w:rPr>
        <w:t xml:space="preserve"> </w:t>
      </w:r>
      <w:r>
        <w:rPr>
          <w:rFonts w:ascii="Calibri" w:hAnsi="Calibri"/>
          <w:sz w:val="22"/>
          <w:szCs w:val="22"/>
        </w:rPr>
        <w:t xml:space="preserve">k </w:t>
      </w:r>
      <w:r w:rsidR="00431003" w:rsidRPr="00431003">
        <w:rPr>
          <w:rFonts w:ascii="Calibri" w:hAnsi="Calibri"/>
          <w:sz w:val="22"/>
          <w:szCs w:val="22"/>
        </w:rPr>
        <w:t>účast</w:t>
      </w:r>
      <w:r>
        <w:rPr>
          <w:rFonts w:ascii="Calibri" w:hAnsi="Calibri"/>
          <w:sz w:val="22"/>
          <w:szCs w:val="22"/>
        </w:rPr>
        <w:t>i</w:t>
      </w:r>
      <w:r w:rsidR="00431003" w:rsidRPr="00431003">
        <w:rPr>
          <w:rFonts w:ascii="Calibri" w:hAnsi="Calibri"/>
          <w:sz w:val="22"/>
          <w:szCs w:val="22"/>
        </w:rPr>
        <w:t xml:space="preserve"> </w:t>
      </w:r>
      <w:r>
        <w:rPr>
          <w:rFonts w:ascii="Calibri" w:hAnsi="Calibri"/>
          <w:sz w:val="22"/>
          <w:szCs w:val="22"/>
        </w:rPr>
        <w:t xml:space="preserve">na jednání se správními </w:t>
      </w:r>
      <w:r w:rsidR="00431003" w:rsidRPr="00431003">
        <w:rPr>
          <w:rFonts w:ascii="Calibri" w:hAnsi="Calibri"/>
          <w:sz w:val="22"/>
          <w:szCs w:val="22"/>
        </w:rPr>
        <w:t>orgány).</w:t>
      </w:r>
    </w:p>
    <w:p w14:paraId="6B5382EB" w14:textId="77777777" w:rsidR="0011229E" w:rsidRDefault="0011229E" w:rsidP="0011229E">
      <w:pPr>
        <w:ind w:left="567"/>
        <w:jc w:val="both"/>
        <w:rPr>
          <w:rFonts w:ascii="Calibri" w:hAnsi="Calibri"/>
          <w:sz w:val="22"/>
          <w:szCs w:val="22"/>
        </w:rPr>
      </w:pPr>
    </w:p>
    <w:p w14:paraId="7DD264FB" w14:textId="77777777" w:rsidR="00670CCB" w:rsidRDefault="00670CCB" w:rsidP="002B2C2C">
      <w:pPr>
        <w:pStyle w:val="Odstavecseseznamem"/>
        <w:numPr>
          <w:ilvl w:val="0"/>
          <w:numId w:val="13"/>
        </w:numPr>
        <w:jc w:val="both"/>
        <w:rPr>
          <w:rFonts w:ascii="Calibri" w:hAnsi="Calibri"/>
          <w:sz w:val="22"/>
          <w:szCs w:val="22"/>
        </w:rPr>
      </w:pPr>
      <w:r w:rsidRPr="00670CCB">
        <w:rPr>
          <w:rFonts w:ascii="Calibri" w:hAnsi="Calibri"/>
          <w:sz w:val="22"/>
          <w:szCs w:val="22"/>
        </w:rPr>
        <w:t xml:space="preserve">Objednatel </w:t>
      </w:r>
      <w:r>
        <w:rPr>
          <w:rFonts w:ascii="Calibri" w:hAnsi="Calibri"/>
          <w:sz w:val="22"/>
          <w:szCs w:val="22"/>
        </w:rPr>
        <w:t xml:space="preserve">v souvislosti se zajišťováním </w:t>
      </w:r>
      <w:r w:rsidR="00F03509">
        <w:rPr>
          <w:rFonts w:ascii="Calibri" w:hAnsi="Calibri"/>
          <w:sz w:val="22"/>
          <w:szCs w:val="22"/>
        </w:rPr>
        <w:t>IČ</w:t>
      </w:r>
      <w:r>
        <w:rPr>
          <w:rFonts w:ascii="Calibri" w:hAnsi="Calibri"/>
          <w:sz w:val="22"/>
          <w:szCs w:val="22"/>
        </w:rPr>
        <w:t xml:space="preserve"> poskytne Z</w:t>
      </w:r>
      <w:r w:rsidRPr="00670CCB">
        <w:rPr>
          <w:rFonts w:ascii="Calibri" w:hAnsi="Calibri"/>
          <w:sz w:val="22"/>
          <w:szCs w:val="22"/>
        </w:rPr>
        <w:t>hotoviteli plnou moc v potřebném rozsahu</w:t>
      </w:r>
      <w:r>
        <w:rPr>
          <w:rFonts w:ascii="Calibri" w:hAnsi="Calibri"/>
          <w:sz w:val="22"/>
          <w:szCs w:val="22"/>
        </w:rPr>
        <w:t>, formě a podobě</w:t>
      </w:r>
      <w:r w:rsidRPr="00670CCB">
        <w:rPr>
          <w:rFonts w:ascii="Calibri" w:hAnsi="Calibri"/>
          <w:sz w:val="22"/>
          <w:szCs w:val="22"/>
        </w:rPr>
        <w:t>.</w:t>
      </w:r>
    </w:p>
    <w:p w14:paraId="055A1D2E" w14:textId="77777777" w:rsidR="00944A47" w:rsidRDefault="00944A47" w:rsidP="00944A47">
      <w:pPr>
        <w:pStyle w:val="Odstavecseseznamem"/>
        <w:ind w:left="567"/>
        <w:jc w:val="both"/>
        <w:rPr>
          <w:rFonts w:ascii="Calibri" w:hAnsi="Calibri"/>
          <w:sz w:val="22"/>
          <w:szCs w:val="22"/>
        </w:rPr>
      </w:pPr>
    </w:p>
    <w:p w14:paraId="5BBCF8E3" w14:textId="44E94707" w:rsidR="00395749" w:rsidRDefault="002D39F3" w:rsidP="002B2C2C">
      <w:pPr>
        <w:pStyle w:val="Nadpis1"/>
      </w:pPr>
      <w:r>
        <w:t>DOZOR PROJEKTANTA</w:t>
      </w:r>
    </w:p>
    <w:p w14:paraId="390DEC5A" w14:textId="4456B0C8" w:rsidR="00944A47" w:rsidRPr="0011229E" w:rsidRDefault="00944A47" w:rsidP="00944A47">
      <w:pPr>
        <w:keepNext/>
        <w:keepLines/>
        <w:numPr>
          <w:ilvl w:val="0"/>
          <w:numId w:val="13"/>
        </w:numPr>
        <w:jc w:val="both"/>
        <w:rPr>
          <w:rFonts w:ascii="Calibri" w:hAnsi="Calibri"/>
          <w:sz w:val="22"/>
          <w:szCs w:val="22"/>
        </w:rPr>
      </w:pPr>
      <w:r w:rsidRPr="0011229E">
        <w:rPr>
          <w:rFonts w:ascii="Calibri" w:hAnsi="Calibri"/>
          <w:sz w:val="22"/>
          <w:szCs w:val="22"/>
        </w:rPr>
        <w:t>Výkonem dozoru projektanta v průběhu provádění Stavby (dále jen „</w:t>
      </w:r>
      <w:r w:rsidRPr="0011229E">
        <w:rPr>
          <w:rFonts w:ascii="Calibri" w:hAnsi="Calibri"/>
          <w:b/>
          <w:i/>
          <w:sz w:val="22"/>
          <w:szCs w:val="22"/>
        </w:rPr>
        <w:t>A</w:t>
      </w:r>
      <w:r>
        <w:rPr>
          <w:rFonts w:ascii="Calibri" w:hAnsi="Calibri"/>
          <w:b/>
          <w:i/>
          <w:sz w:val="22"/>
          <w:szCs w:val="22"/>
        </w:rPr>
        <w:t>T</w:t>
      </w:r>
      <w:r w:rsidRPr="0011229E">
        <w:rPr>
          <w:rFonts w:ascii="Calibri" w:hAnsi="Calibri"/>
          <w:b/>
          <w:i/>
          <w:sz w:val="22"/>
          <w:szCs w:val="22"/>
        </w:rPr>
        <w:t>D</w:t>
      </w:r>
      <w:r w:rsidRPr="0011229E">
        <w:rPr>
          <w:rFonts w:ascii="Calibri" w:hAnsi="Calibri"/>
          <w:sz w:val="22"/>
          <w:szCs w:val="22"/>
        </w:rPr>
        <w:t xml:space="preserve">“) se rozumí zejména kontrola souladu prováděných, dodávaných a poskytovaných stavebních prací, dodávek a služeb s </w:t>
      </w:r>
      <w:r>
        <w:rPr>
          <w:rFonts w:ascii="Calibri" w:hAnsi="Calibri"/>
          <w:sz w:val="22"/>
          <w:szCs w:val="22"/>
        </w:rPr>
        <w:t>P</w:t>
      </w:r>
      <w:r w:rsidRPr="0011229E">
        <w:rPr>
          <w:rFonts w:ascii="Calibri" w:hAnsi="Calibri"/>
          <w:sz w:val="22"/>
          <w:szCs w:val="22"/>
        </w:rPr>
        <w:t>rojektovou dokumentací a provádění s tím souvisejících zápisů do stavebního deníku.</w:t>
      </w:r>
    </w:p>
    <w:p w14:paraId="01DD97C0" w14:textId="77777777" w:rsidR="00944A47" w:rsidRPr="007662AF" w:rsidRDefault="00944A47" w:rsidP="00944A47">
      <w:pPr>
        <w:numPr>
          <w:ilvl w:val="0"/>
          <w:numId w:val="13"/>
        </w:numPr>
        <w:jc w:val="both"/>
        <w:rPr>
          <w:rFonts w:ascii="Calibri" w:hAnsi="Calibri"/>
          <w:sz w:val="22"/>
          <w:szCs w:val="22"/>
        </w:rPr>
      </w:pPr>
      <w:r w:rsidRPr="007662AF">
        <w:rPr>
          <w:rFonts w:ascii="Calibri" w:hAnsi="Calibri"/>
          <w:sz w:val="22"/>
          <w:szCs w:val="22"/>
        </w:rPr>
        <w:t xml:space="preserve">Zhotovitel se v rámci výkonu </w:t>
      </w:r>
      <w:r>
        <w:rPr>
          <w:rFonts w:ascii="Calibri" w:hAnsi="Calibri"/>
          <w:sz w:val="22"/>
          <w:szCs w:val="22"/>
        </w:rPr>
        <w:t>ATD</w:t>
      </w:r>
      <w:r w:rsidRPr="007662AF">
        <w:rPr>
          <w:rFonts w:ascii="Calibri" w:hAnsi="Calibri"/>
          <w:sz w:val="22"/>
          <w:szCs w:val="22"/>
        </w:rPr>
        <w:t xml:space="preserve"> dále zavazuje poskyt</w:t>
      </w:r>
      <w:r>
        <w:rPr>
          <w:rFonts w:ascii="Calibri" w:hAnsi="Calibri"/>
          <w:sz w:val="22"/>
          <w:szCs w:val="22"/>
        </w:rPr>
        <w:t>nout</w:t>
      </w:r>
      <w:r w:rsidRPr="007662AF">
        <w:rPr>
          <w:rFonts w:ascii="Calibri" w:hAnsi="Calibri"/>
          <w:sz w:val="22"/>
          <w:szCs w:val="22"/>
        </w:rPr>
        <w:t xml:space="preserve"> Objednateli a osobě vykonávající pro Objednatele činnost technického dozoru investora </w:t>
      </w:r>
      <w:r>
        <w:rPr>
          <w:rFonts w:ascii="Calibri" w:hAnsi="Calibri"/>
          <w:sz w:val="22"/>
          <w:szCs w:val="22"/>
        </w:rPr>
        <w:t>(dále jen „</w:t>
      </w:r>
      <w:r w:rsidRPr="007662AF">
        <w:rPr>
          <w:rFonts w:ascii="Calibri" w:hAnsi="Calibri"/>
          <w:b/>
          <w:i/>
          <w:sz w:val="22"/>
          <w:szCs w:val="22"/>
        </w:rPr>
        <w:t>TDI</w:t>
      </w:r>
      <w:r w:rsidRPr="007662AF">
        <w:rPr>
          <w:rFonts w:ascii="Calibri" w:hAnsi="Calibri"/>
          <w:sz w:val="22"/>
          <w:szCs w:val="22"/>
        </w:rPr>
        <w:t xml:space="preserve">“) veškerou součinnost potřebnou nebo nezbytnou </w:t>
      </w:r>
      <w:r>
        <w:rPr>
          <w:rFonts w:ascii="Calibri" w:hAnsi="Calibri"/>
          <w:sz w:val="22"/>
          <w:szCs w:val="22"/>
        </w:rPr>
        <w:t>pro</w:t>
      </w:r>
      <w:r w:rsidRPr="007662AF">
        <w:rPr>
          <w:rFonts w:ascii="Calibri" w:hAnsi="Calibri"/>
          <w:sz w:val="22"/>
          <w:szCs w:val="22"/>
        </w:rPr>
        <w:t xml:space="preserve"> kontrol</w:t>
      </w:r>
      <w:r>
        <w:rPr>
          <w:rFonts w:ascii="Calibri" w:hAnsi="Calibri"/>
          <w:sz w:val="22"/>
          <w:szCs w:val="22"/>
        </w:rPr>
        <w:t>u</w:t>
      </w:r>
      <w:r w:rsidRPr="007662AF">
        <w:rPr>
          <w:rFonts w:ascii="Calibri" w:hAnsi="Calibri"/>
          <w:sz w:val="22"/>
          <w:szCs w:val="22"/>
        </w:rPr>
        <w:t xml:space="preserve"> stavebních prací, dodávek a služeb</w:t>
      </w:r>
      <w:r>
        <w:rPr>
          <w:rFonts w:ascii="Calibri" w:hAnsi="Calibri"/>
          <w:sz w:val="22"/>
          <w:szCs w:val="22"/>
        </w:rPr>
        <w:t xml:space="preserve"> provedených</w:t>
      </w:r>
      <w:r w:rsidRPr="007662AF">
        <w:rPr>
          <w:rFonts w:ascii="Calibri" w:hAnsi="Calibri"/>
          <w:sz w:val="22"/>
          <w:szCs w:val="22"/>
        </w:rPr>
        <w:t>, dod</w:t>
      </w:r>
      <w:r>
        <w:rPr>
          <w:rFonts w:ascii="Calibri" w:hAnsi="Calibri"/>
          <w:sz w:val="22"/>
          <w:szCs w:val="22"/>
        </w:rPr>
        <w:t>aných</w:t>
      </w:r>
      <w:r w:rsidRPr="007662AF">
        <w:rPr>
          <w:rFonts w:ascii="Calibri" w:hAnsi="Calibri"/>
          <w:sz w:val="22"/>
          <w:szCs w:val="22"/>
        </w:rPr>
        <w:t xml:space="preserve"> a poskyt</w:t>
      </w:r>
      <w:r>
        <w:rPr>
          <w:rFonts w:ascii="Calibri" w:hAnsi="Calibri"/>
          <w:sz w:val="22"/>
          <w:szCs w:val="22"/>
        </w:rPr>
        <w:t>nutých</w:t>
      </w:r>
      <w:r w:rsidRPr="007662AF">
        <w:rPr>
          <w:rFonts w:ascii="Calibri" w:hAnsi="Calibri"/>
          <w:sz w:val="22"/>
          <w:szCs w:val="22"/>
        </w:rPr>
        <w:t xml:space="preserve"> v průběhu provádění Stavby.</w:t>
      </w:r>
    </w:p>
    <w:p w14:paraId="2D134E9C" w14:textId="77777777" w:rsidR="00944A47" w:rsidRPr="007662AF" w:rsidRDefault="00944A47" w:rsidP="00944A47">
      <w:pPr>
        <w:ind w:left="567"/>
        <w:jc w:val="both"/>
        <w:rPr>
          <w:rFonts w:ascii="Calibri" w:hAnsi="Calibri"/>
          <w:sz w:val="22"/>
          <w:szCs w:val="22"/>
        </w:rPr>
      </w:pPr>
    </w:p>
    <w:p w14:paraId="58BB7071" w14:textId="77777777" w:rsidR="00944A47" w:rsidRDefault="00944A47" w:rsidP="00944A47">
      <w:pPr>
        <w:numPr>
          <w:ilvl w:val="0"/>
          <w:numId w:val="13"/>
        </w:numPr>
        <w:jc w:val="both"/>
        <w:rPr>
          <w:rFonts w:ascii="Calibri" w:hAnsi="Calibri"/>
          <w:sz w:val="22"/>
          <w:szCs w:val="22"/>
        </w:rPr>
      </w:pPr>
      <w:r w:rsidRPr="00C2224C">
        <w:rPr>
          <w:rFonts w:ascii="Calibri" w:hAnsi="Calibri"/>
          <w:sz w:val="22"/>
          <w:szCs w:val="22"/>
        </w:rPr>
        <w:t>Zhotovitel se v rámci výkonu A</w:t>
      </w:r>
      <w:r>
        <w:rPr>
          <w:rFonts w:ascii="Calibri" w:hAnsi="Calibri"/>
          <w:sz w:val="22"/>
          <w:szCs w:val="22"/>
        </w:rPr>
        <w:t>T</w:t>
      </w:r>
      <w:r w:rsidRPr="00C2224C">
        <w:rPr>
          <w:rFonts w:ascii="Calibri" w:hAnsi="Calibri"/>
          <w:sz w:val="22"/>
          <w:szCs w:val="22"/>
        </w:rPr>
        <w:t xml:space="preserve">D dále zavazuje aktivně se </w:t>
      </w:r>
      <w:r>
        <w:rPr>
          <w:rFonts w:ascii="Calibri" w:hAnsi="Calibri"/>
          <w:sz w:val="22"/>
          <w:szCs w:val="22"/>
        </w:rPr>
        <w:t>účastnit všech jednání,</w:t>
      </w:r>
      <w:r w:rsidRPr="00C2224C">
        <w:rPr>
          <w:rFonts w:ascii="Calibri" w:hAnsi="Calibri"/>
          <w:sz w:val="22"/>
          <w:szCs w:val="22"/>
        </w:rPr>
        <w:t xml:space="preserve"> prohlídek,</w:t>
      </w:r>
      <w:r>
        <w:rPr>
          <w:rFonts w:ascii="Calibri" w:hAnsi="Calibri"/>
          <w:sz w:val="22"/>
          <w:szCs w:val="22"/>
        </w:rPr>
        <w:t xml:space="preserve"> prováděnýc</w:t>
      </w:r>
      <w:r w:rsidRPr="00C2224C">
        <w:rPr>
          <w:rFonts w:ascii="Calibri" w:hAnsi="Calibri"/>
          <w:sz w:val="22"/>
          <w:szCs w:val="22"/>
        </w:rPr>
        <w:t>h zkoušek a revizí</w:t>
      </w:r>
      <w:r>
        <w:rPr>
          <w:rFonts w:ascii="Calibri" w:hAnsi="Calibri"/>
          <w:sz w:val="22"/>
          <w:szCs w:val="22"/>
        </w:rPr>
        <w:t xml:space="preserve"> a kontrolních dnů</w:t>
      </w:r>
      <w:r w:rsidRPr="00C2224C">
        <w:rPr>
          <w:rFonts w:ascii="Calibri" w:hAnsi="Calibri"/>
          <w:sz w:val="22"/>
          <w:szCs w:val="22"/>
        </w:rPr>
        <w:t xml:space="preserve">, na které bude </w:t>
      </w:r>
      <w:r>
        <w:rPr>
          <w:rFonts w:ascii="Calibri" w:hAnsi="Calibri"/>
          <w:sz w:val="22"/>
          <w:szCs w:val="22"/>
        </w:rPr>
        <w:t>Objednatelem nebo TDI</w:t>
      </w:r>
      <w:r w:rsidRPr="00C2224C">
        <w:rPr>
          <w:rFonts w:ascii="Calibri" w:hAnsi="Calibri"/>
          <w:sz w:val="22"/>
          <w:szCs w:val="22"/>
        </w:rPr>
        <w:t xml:space="preserve"> pozván</w:t>
      </w:r>
      <w:r>
        <w:rPr>
          <w:rFonts w:ascii="Calibri" w:hAnsi="Calibri"/>
          <w:sz w:val="22"/>
          <w:szCs w:val="22"/>
        </w:rPr>
        <w:t>.</w:t>
      </w:r>
    </w:p>
    <w:p w14:paraId="29D5919E" w14:textId="77777777" w:rsidR="00944A47" w:rsidRDefault="00944A47" w:rsidP="00944A47">
      <w:pPr>
        <w:ind w:left="567"/>
        <w:jc w:val="both"/>
        <w:rPr>
          <w:rFonts w:ascii="Calibri" w:hAnsi="Calibri"/>
          <w:sz w:val="22"/>
          <w:szCs w:val="22"/>
        </w:rPr>
      </w:pPr>
    </w:p>
    <w:p w14:paraId="7632F683" w14:textId="014029D4" w:rsidR="00395749" w:rsidRDefault="00944A47" w:rsidP="00944A47">
      <w:pPr>
        <w:rPr>
          <w:rFonts w:ascii="Calibri" w:hAnsi="Calibri"/>
          <w:sz w:val="22"/>
          <w:szCs w:val="22"/>
        </w:rPr>
      </w:pPr>
      <w:r w:rsidRPr="00C2224C">
        <w:rPr>
          <w:rFonts w:ascii="Calibri" w:hAnsi="Calibri"/>
          <w:sz w:val="22"/>
          <w:szCs w:val="22"/>
        </w:rPr>
        <w:t>Zhotovitel se v rámci výkonu A</w:t>
      </w:r>
      <w:r>
        <w:rPr>
          <w:rFonts w:ascii="Calibri" w:hAnsi="Calibri"/>
          <w:sz w:val="22"/>
          <w:szCs w:val="22"/>
        </w:rPr>
        <w:t>T</w:t>
      </w:r>
      <w:r w:rsidRPr="00C2224C">
        <w:rPr>
          <w:rFonts w:ascii="Calibri" w:hAnsi="Calibri"/>
          <w:sz w:val="22"/>
          <w:szCs w:val="22"/>
        </w:rPr>
        <w:t xml:space="preserve">D dále zavazuje poskytnout </w:t>
      </w:r>
      <w:r>
        <w:rPr>
          <w:rFonts w:ascii="Calibri" w:hAnsi="Calibri"/>
          <w:sz w:val="22"/>
          <w:szCs w:val="22"/>
        </w:rPr>
        <w:t>O</w:t>
      </w:r>
      <w:r w:rsidRPr="00C2224C">
        <w:rPr>
          <w:rFonts w:ascii="Calibri" w:hAnsi="Calibri"/>
          <w:sz w:val="22"/>
          <w:szCs w:val="22"/>
        </w:rPr>
        <w:t xml:space="preserve">bjednateli </w:t>
      </w:r>
      <w:r>
        <w:rPr>
          <w:rFonts w:ascii="Calibri" w:hAnsi="Calibri"/>
          <w:sz w:val="22"/>
          <w:szCs w:val="22"/>
        </w:rPr>
        <w:t>nebo TDI</w:t>
      </w:r>
      <w:r w:rsidRPr="00C2224C">
        <w:rPr>
          <w:rFonts w:ascii="Calibri" w:hAnsi="Calibri"/>
          <w:sz w:val="22"/>
          <w:szCs w:val="22"/>
        </w:rPr>
        <w:t xml:space="preserve"> </w:t>
      </w:r>
      <w:r w:rsidRPr="007662AF">
        <w:rPr>
          <w:rFonts w:ascii="Calibri" w:hAnsi="Calibri"/>
          <w:sz w:val="22"/>
          <w:szCs w:val="22"/>
        </w:rPr>
        <w:t>veškerou součinnost potřebnou nebo nezbytnou</w:t>
      </w:r>
      <w:r w:rsidRPr="00C2224C">
        <w:rPr>
          <w:rFonts w:ascii="Calibri" w:hAnsi="Calibri"/>
          <w:sz w:val="22"/>
          <w:szCs w:val="22"/>
        </w:rPr>
        <w:t xml:space="preserve"> pro získání </w:t>
      </w:r>
      <w:r w:rsidRPr="00670CCB">
        <w:rPr>
          <w:rFonts w:ascii="Calibri" w:hAnsi="Calibri"/>
          <w:sz w:val="22"/>
          <w:szCs w:val="22"/>
        </w:rPr>
        <w:t>souvisejících správních rozhodnutí</w:t>
      </w:r>
      <w:r>
        <w:rPr>
          <w:rFonts w:ascii="Calibri" w:hAnsi="Calibri"/>
          <w:sz w:val="22"/>
          <w:szCs w:val="22"/>
        </w:rPr>
        <w:t>, zejména kolaudačního souhlasu pro Stavbu</w:t>
      </w:r>
      <w:r w:rsidRPr="00C2224C">
        <w:rPr>
          <w:rFonts w:ascii="Calibri" w:hAnsi="Calibri"/>
          <w:sz w:val="22"/>
          <w:szCs w:val="22"/>
        </w:rPr>
        <w:t>.</w:t>
      </w:r>
    </w:p>
    <w:p w14:paraId="2A648661" w14:textId="77777777" w:rsidR="003A3BAA" w:rsidRPr="00395749" w:rsidRDefault="003A3BAA" w:rsidP="00944A47">
      <w:pPr>
        <w:rPr>
          <w:lang w:eastAsia="ar-SA"/>
        </w:rPr>
      </w:pPr>
    </w:p>
    <w:p w14:paraId="7861F32A" w14:textId="0FE83EC6" w:rsidR="002B2C2C" w:rsidRPr="002B2C2C" w:rsidRDefault="002B2C2C" w:rsidP="002B2C2C">
      <w:pPr>
        <w:pStyle w:val="Nadpis1"/>
      </w:pPr>
      <w:r>
        <w:t>SOUČINNOST PŘI VÝBĚRU ZHOTOVITELE STAVBY</w:t>
      </w:r>
    </w:p>
    <w:p w14:paraId="60BA90CF" w14:textId="77777777" w:rsidR="002B2C2C" w:rsidRPr="00670CCB" w:rsidRDefault="002B2C2C" w:rsidP="002B2C2C">
      <w:pPr>
        <w:keepNext/>
        <w:keepLines/>
        <w:rPr>
          <w:rFonts w:ascii="Calibri" w:hAnsi="Calibri"/>
          <w:sz w:val="22"/>
          <w:szCs w:val="22"/>
          <w:lang w:eastAsia="ar-SA"/>
        </w:rPr>
      </w:pPr>
    </w:p>
    <w:p w14:paraId="47032FE6" w14:textId="77777777" w:rsidR="001D3B64" w:rsidRDefault="0072525E" w:rsidP="00670CCB">
      <w:pPr>
        <w:keepNext/>
        <w:keepLines/>
        <w:numPr>
          <w:ilvl w:val="0"/>
          <w:numId w:val="13"/>
        </w:numPr>
        <w:jc w:val="both"/>
        <w:rPr>
          <w:rFonts w:ascii="Calibri" w:hAnsi="Calibri"/>
          <w:sz w:val="22"/>
          <w:szCs w:val="22"/>
        </w:rPr>
      </w:pPr>
      <w:r>
        <w:rPr>
          <w:rFonts w:ascii="Calibri" w:hAnsi="Calibri"/>
          <w:sz w:val="22"/>
          <w:szCs w:val="22"/>
        </w:rPr>
        <w:t>S</w:t>
      </w:r>
      <w:r w:rsidR="00670CCB">
        <w:rPr>
          <w:rFonts w:ascii="Calibri" w:hAnsi="Calibri"/>
          <w:sz w:val="22"/>
          <w:szCs w:val="22"/>
        </w:rPr>
        <w:t>oučinnost</w:t>
      </w:r>
      <w:r>
        <w:rPr>
          <w:rFonts w:ascii="Calibri" w:hAnsi="Calibri"/>
          <w:sz w:val="22"/>
          <w:szCs w:val="22"/>
        </w:rPr>
        <w:t>í</w:t>
      </w:r>
      <w:r w:rsidR="00670CCB">
        <w:rPr>
          <w:rFonts w:ascii="Calibri" w:hAnsi="Calibri"/>
          <w:sz w:val="22"/>
          <w:szCs w:val="22"/>
        </w:rPr>
        <w:t xml:space="preserve"> při výběru zhotovitele Stavby </w:t>
      </w:r>
      <w:r w:rsidR="00F62B4D" w:rsidRPr="0011229E">
        <w:rPr>
          <w:rFonts w:ascii="Calibri" w:hAnsi="Calibri"/>
          <w:sz w:val="22"/>
          <w:szCs w:val="22"/>
        </w:rPr>
        <w:t>(dále jen „</w:t>
      </w:r>
      <w:r w:rsidR="00F62B4D" w:rsidRPr="00F62B4D">
        <w:rPr>
          <w:rFonts w:ascii="Calibri" w:hAnsi="Calibri"/>
          <w:b/>
          <w:i/>
          <w:sz w:val="22"/>
          <w:szCs w:val="22"/>
        </w:rPr>
        <w:t>Součinnost při výběru zhotovitele</w:t>
      </w:r>
      <w:r w:rsidR="00F62B4D">
        <w:rPr>
          <w:rFonts w:ascii="Calibri" w:hAnsi="Calibri"/>
          <w:sz w:val="22"/>
          <w:szCs w:val="22"/>
        </w:rPr>
        <w:t>“</w:t>
      </w:r>
      <w:r w:rsidR="00F62B4D" w:rsidRPr="0011229E">
        <w:rPr>
          <w:rFonts w:ascii="Calibri" w:hAnsi="Calibri"/>
          <w:sz w:val="22"/>
          <w:szCs w:val="22"/>
        </w:rPr>
        <w:t>)</w:t>
      </w:r>
      <w:r>
        <w:rPr>
          <w:rFonts w:ascii="Calibri" w:hAnsi="Calibri"/>
          <w:sz w:val="22"/>
          <w:szCs w:val="22"/>
        </w:rPr>
        <w:t xml:space="preserve"> </w:t>
      </w:r>
      <w:r w:rsidR="00670CCB" w:rsidRPr="00670CCB">
        <w:rPr>
          <w:rFonts w:ascii="Calibri" w:hAnsi="Calibri"/>
          <w:sz w:val="22"/>
          <w:szCs w:val="22"/>
        </w:rPr>
        <w:t>se rozumí zejména</w:t>
      </w:r>
      <w:r w:rsidR="001D3B64">
        <w:rPr>
          <w:rFonts w:ascii="Calibri" w:hAnsi="Calibri"/>
          <w:sz w:val="22"/>
          <w:szCs w:val="22"/>
        </w:rPr>
        <w:t>:</w:t>
      </w:r>
    </w:p>
    <w:p w14:paraId="22D5522E" w14:textId="77777777" w:rsidR="007009F9" w:rsidRDefault="00E349BE" w:rsidP="00A9117E">
      <w:pPr>
        <w:keepNext/>
        <w:keepLines/>
        <w:numPr>
          <w:ilvl w:val="1"/>
          <w:numId w:val="13"/>
        </w:numPr>
        <w:jc w:val="both"/>
        <w:rPr>
          <w:rFonts w:ascii="Calibri" w:hAnsi="Calibri"/>
          <w:sz w:val="22"/>
          <w:szCs w:val="22"/>
        </w:rPr>
      </w:pPr>
      <w:r>
        <w:rPr>
          <w:rFonts w:ascii="Calibri" w:hAnsi="Calibri"/>
          <w:sz w:val="22"/>
          <w:szCs w:val="22"/>
        </w:rPr>
        <w:t xml:space="preserve"> úprava </w:t>
      </w:r>
      <w:r w:rsidR="007009F9">
        <w:rPr>
          <w:rFonts w:ascii="Calibri" w:hAnsi="Calibri"/>
          <w:sz w:val="22"/>
          <w:szCs w:val="22"/>
        </w:rPr>
        <w:t>PD</w:t>
      </w:r>
      <w:r>
        <w:rPr>
          <w:rFonts w:ascii="Calibri" w:hAnsi="Calibri"/>
          <w:sz w:val="22"/>
          <w:szCs w:val="22"/>
        </w:rPr>
        <w:t xml:space="preserve"> dle požadavků zákona o zadávání veřejných zakázek č. 134/2016 Sb. ve znění pozdějších předpisů a</w:t>
      </w:r>
      <w:r w:rsidR="00355B96">
        <w:rPr>
          <w:rFonts w:ascii="Calibri" w:hAnsi="Calibri"/>
          <w:sz w:val="22"/>
          <w:szCs w:val="22"/>
        </w:rPr>
        <w:t xml:space="preserve"> </w:t>
      </w:r>
    </w:p>
    <w:p w14:paraId="70524D75" w14:textId="6AF09482" w:rsidR="00670CCB" w:rsidRDefault="00355B96" w:rsidP="00A9117E">
      <w:pPr>
        <w:keepNext/>
        <w:keepLines/>
        <w:numPr>
          <w:ilvl w:val="1"/>
          <w:numId w:val="13"/>
        </w:numPr>
        <w:jc w:val="both"/>
        <w:rPr>
          <w:rFonts w:ascii="Calibri" w:hAnsi="Calibri"/>
          <w:sz w:val="22"/>
          <w:szCs w:val="22"/>
        </w:rPr>
      </w:pPr>
      <w:r>
        <w:rPr>
          <w:rFonts w:ascii="Calibri" w:hAnsi="Calibri"/>
          <w:sz w:val="22"/>
          <w:szCs w:val="22"/>
        </w:rPr>
        <w:t xml:space="preserve">zajištění včasného a odborného stanoviska </w:t>
      </w:r>
      <w:r w:rsidR="00354682">
        <w:rPr>
          <w:rFonts w:ascii="Calibri" w:hAnsi="Calibri"/>
          <w:sz w:val="22"/>
          <w:szCs w:val="22"/>
        </w:rPr>
        <w:t xml:space="preserve">nebo doplnění a úpravy PD požadovaného zadavatelem v rámci </w:t>
      </w:r>
      <w:r w:rsidR="001027FA">
        <w:rPr>
          <w:rFonts w:ascii="Calibri" w:hAnsi="Calibri"/>
          <w:sz w:val="22"/>
          <w:szCs w:val="22"/>
        </w:rPr>
        <w:t xml:space="preserve">a v průběhu </w:t>
      </w:r>
      <w:r w:rsidR="007F0FF7">
        <w:rPr>
          <w:rFonts w:ascii="Calibri" w:hAnsi="Calibri"/>
          <w:sz w:val="22"/>
          <w:szCs w:val="22"/>
        </w:rPr>
        <w:t>výběru zhotovitele stavby dle předmětu díla dle této smlouvy</w:t>
      </w:r>
      <w:r w:rsidR="0072525E">
        <w:rPr>
          <w:rFonts w:ascii="Calibri" w:hAnsi="Calibri"/>
          <w:sz w:val="22"/>
          <w:szCs w:val="22"/>
        </w:rPr>
        <w:t>.</w:t>
      </w:r>
    </w:p>
    <w:p w14:paraId="70E94262" w14:textId="77777777" w:rsidR="00EF4FF1" w:rsidRPr="00C2224C" w:rsidRDefault="00EF4FF1" w:rsidP="00EF4FF1">
      <w:pPr>
        <w:jc w:val="both"/>
        <w:rPr>
          <w:rFonts w:ascii="Calibri" w:hAnsi="Calibri"/>
          <w:sz w:val="22"/>
          <w:szCs w:val="22"/>
        </w:rPr>
      </w:pPr>
    </w:p>
    <w:p w14:paraId="3FA4AF80" w14:textId="77777777" w:rsidR="00EF4FF1" w:rsidRPr="001051DB" w:rsidRDefault="00EF4FF1" w:rsidP="00EF4FF1">
      <w:pPr>
        <w:pStyle w:val="Nadpis1"/>
        <w:rPr>
          <w:szCs w:val="22"/>
        </w:rPr>
      </w:pPr>
      <w:r w:rsidRPr="001051DB">
        <w:rPr>
          <w:szCs w:val="22"/>
        </w:rPr>
        <w:t>TERMÍN</w:t>
      </w:r>
      <w:r>
        <w:rPr>
          <w:szCs w:val="22"/>
        </w:rPr>
        <w:t xml:space="preserve">Y A </w:t>
      </w:r>
      <w:bookmarkStart w:id="16" w:name="_Toc380671102"/>
      <w:bookmarkStart w:id="17" w:name="_Toc383117514"/>
      <w:r>
        <w:rPr>
          <w:szCs w:val="22"/>
        </w:rPr>
        <w:t>MÍSTA</w:t>
      </w:r>
      <w:bookmarkEnd w:id="16"/>
      <w:bookmarkEnd w:id="17"/>
      <w:r w:rsidRPr="001051DB">
        <w:rPr>
          <w:szCs w:val="22"/>
        </w:rPr>
        <w:t xml:space="preserve"> PLNĚNÍ</w:t>
      </w:r>
    </w:p>
    <w:p w14:paraId="2BED8BC1" w14:textId="77777777" w:rsidR="00EF4FF1" w:rsidRPr="001051DB" w:rsidRDefault="00EF4FF1" w:rsidP="00EF4FF1">
      <w:pPr>
        <w:keepNext/>
        <w:keepLines/>
        <w:rPr>
          <w:rFonts w:ascii="Calibri" w:hAnsi="Calibri"/>
          <w:sz w:val="22"/>
          <w:szCs w:val="22"/>
          <w:lang w:eastAsia="ar-SA"/>
        </w:rPr>
      </w:pPr>
    </w:p>
    <w:p w14:paraId="5317452D" w14:textId="77777777" w:rsidR="00EF4FF1" w:rsidRDefault="00EF4FF1" w:rsidP="00EF4FF1">
      <w:pPr>
        <w:keepNext/>
        <w:keepLines/>
        <w:numPr>
          <w:ilvl w:val="0"/>
          <w:numId w:val="13"/>
        </w:numPr>
        <w:jc w:val="both"/>
        <w:rPr>
          <w:rFonts w:ascii="Calibri" w:hAnsi="Calibri"/>
          <w:sz w:val="22"/>
          <w:szCs w:val="22"/>
        </w:rPr>
      </w:pPr>
      <w:bookmarkStart w:id="18" w:name="_Ref435545653"/>
      <w:r w:rsidRPr="000D63C5">
        <w:rPr>
          <w:rFonts w:ascii="Calibri" w:hAnsi="Calibri"/>
          <w:sz w:val="22"/>
          <w:szCs w:val="22"/>
        </w:rPr>
        <w:t xml:space="preserve">Zhotovitel je povinen </w:t>
      </w:r>
      <w:r>
        <w:rPr>
          <w:rFonts w:ascii="Calibri" w:hAnsi="Calibri"/>
          <w:sz w:val="22"/>
          <w:szCs w:val="22"/>
        </w:rPr>
        <w:t>provést</w:t>
      </w:r>
      <w:r w:rsidRPr="000D63C5">
        <w:rPr>
          <w:rFonts w:ascii="Calibri" w:hAnsi="Calibri"/>
          <w:sz w:val="22"/>
          <w:szCs w:val="22"/>
        </w:rPr>
        <w:t xml:space="preserve"> Dílo, resp. Části Díla, </w:t>
      </w:r>
      <w:r>
        <w:rPr>
          <w:rFonts w:ascii="Calibri" w:hAnsi="Calibri"/>
          <w:sz w:val="22"/>
          <w:szCs w:val="22"/>
        </w:rPr>
        <w:t xml:space="preserve">a </w:t>
      </w:r>
      <w:r w:rsidRPr="000D63C5">
        <w:rPr>
          <w:rFonts w:ascii="Calibri" w:hAnsi="Calibri"/>
          <w:sz w:val="22"/>
          <w:szCs w:val="22"/>
        </w:rPr>
        <w:t>poskyt</w:t>
      </w:r>
      <w:r>
        <w:rPr>
          <w:rFonts w:ascii="Calibri" w:hAnsi="Calibri"/>
          <w:sz w:val="22"/>
          <w:szCs w:val="22"/>
        </w:rPr>
        <w:t>ovat</w:t>
      </w:r>
      <w:r w:rsidRPr="000D63C5">
        <w:rPr>
          <w:rFonts w:ascii="Calibri" w:hAnsi="Calibri"/>
          <w:sz w:val="22"/>
          <w:szCs w:val="22"/>
        </w:rPr>
        <w:t xml:space="preserve"> jednotlivá Související plnění v následujících termínech:</w:t>
      </w:r>
      <w:bookmarkEnd w:id="18"/>
    </w:p>
    <w:p w14:paraId="3EC5B5ED" w14:textId="68834E48" w:rsidR="00EF4FF1" w:rsidRPr="00A0732B" w:rsidRDefault="00FF340F" w:rsidP="00EF4FF1">
      <w:pPr>
        <w:keepNext/>
        <w:keepLines/>
        <w:numPr>
          <w:ilvl w:val="1"/>
          <w:numId w:val="13"/>
        </w:numPr>
        <w:jc w:val="both"/>
        <w:rPr>
          <w:rFonts w:ascii="Calibri" w:hAnsi="Calibri"/>
          <w:sz w:val="22"/>
          <w:szCs w:val="22"/>
        </w:rPr>
      </w:pPr>
      <w:r w:rsidRPr="00A0732B">
        <w:rPr>
          <w:rFonts w:ascii="Calibri" w:hAnsi="Calibri"/>
          <w:sz w:val="22"/>
          <w:szCs w:val="22"/>
        </w:rPr>
        <w:t>DSP</w:t>
      </w:r>
      <w:r w:rsidR="007145E9" w:rsidRPr="00A0732B">
        <w:rPr>
          <w:rFonts w:ascii="Calibri" w:hAnsi="Calibri"/>
          <w:sz w:val="22"/>
          <w:szCs w:val="22"/>
        </w:rPr>
        <w:tab/>
      </w:r>
      <w:r w:rsidR="00EF4FF1" w:rsidRPr="00A0732B">
        <w:rPr>
          <w:rFonts w:ascii="Calibri" w:hAnsi="Calibri"/>
          <w:sz w:val="22"/>
          <w:szCs w:val="22"/>
        </w:rPr>
        <w:t xml:space="preserve">do </w:t>
      </w:r>
      <w:ins w:id="19" w:author="Milan Pavlun" w:date="2025-09-28T11:45:00Z" w16du:dateUtc="2025-09-28T09:45:00Z">
        <w:r w:rsidR="00D71242">
          <w:rPr>
            <w:b/>
            <w:i/>
            <w:highlight w:val="cyan"/>
          </w:rPr>
          <w:fldChar w:fldCharType="begin"/>
        </w:r>
        <w:r w:rsidR="00D71242">
          <w:rPr>
            <w:b/>
            <w:i/>
            <w:highlight w:val="cyan"/>
          </w:rPr>
          <w:instrText xml:space="preserve"> MACROBUTTON  AkcentČárka "[doplní účastník]" </w:instrText>
        </w:r>
        <w:r w:rsidR="00D71242">
          <w:rPr>
            <w:b/>
            <w:i/>
            <w:highlight w:val="cyan"/>
          </w:rPr>
          <w:fldChar w:fldCharType="end"/>
        </w:r>
      </w:ins>
      <w:del w:id="20" w:author="Milan Pavlun" w:date="2025-09-28T11:44:00Z" w16du:dateUtc="2025-09-28T09:44:00Z">
        <w:r w:rsidR="00A65CBA" w:rsidDel="00D71242">
          <w:rPr>
            <w:rFonts w:ascii="Calibri" w:hAnsi="Calibri"/>
            <w:sz w:val="22"/>
            <w:szCs w:val="22"/>
          </w:rPr>
          <w:delText xml:space="preserve">70 </w:delText>
        </w:r>
      </w:del>
      <w:r w:rsidR="00EF4FF1" w:rsidRPr="00A0732B">
        <w:rPr>
          <w:rFonts w:ascii="Calibri" w:hAnsi="Calibri"/>
          <w:sz w:val="22"/>
          <w:szCs w:val="22"/>
        </w:rPr>
        <w:t xml:space="preserve">dnů </w:t>
      </w:r>
      <w:r w:rsidR="007F08F8" w:rsidRPr="00A0732B">
        <w:rPr>
          <w:rFonts w:ascii="Calibri" w:hAnsi="Calibri"/>
          <w:sz w:val="22"/>
          <w:szCs w:val="22"/>
        </w:rPr>
        <w:t>od nabytí účinnosti této smlouvy</w:t>
      </w:r>
      <w:r w:rsidR="00EF4FF1" w:rsidRPr="00A0732B">
        <w:rPr>
          <w:rFonts w:ascii="Calibri" w:hAnsi="Calibri"/>
          <w:sz w:val="22"/>
          <w:szCs w:val="22"/>
        </w:rPr>
        <w:t>;</w:t>
      </w:r>
    </w:p>
    <w:p w14:paraId="0B266E72" w14:textId="3273B381" w:rsidR="00D96F4F" w:rsidRPr="00A0732B" w:rsidRDefault="00D96F4F" w:rsidP="00EF4FF1">
      <w:pPr>
        <w:keepNext/>
        <w:keepLines/>
        <w:numPr>
          <w:ilvl w:val="1"/>
          <w:numId w:val="13"/>
        </w:numPr>
        <w:jc w:val="both"/>
        <w:rPr>
          <w:rFonts w:ascii="Calibri" w:hAnsi="Calibri"/>
          <w:sz w:val="22"/>
          <w:szCs w:val="22"/>
        </w:rPr>
      </w:pPr>
      <w:r w:rsidRPr="00A0732B">
        <w:rPr>
          <w:rFonts w:ascii="Calibri" w:hAnsi="Calibri"/>
          <w:sz w:val="22"/>
          <w:szCs w:val="22"/>
        </w:rPr>
        <w:t>DPS</w:t>
      </w:r>
      <w:r w:rsidR="00A0732B" w:rsidRPr="00A0732B">
        <w:rPr>
          <w:rFonts w:ascii="Calibri" w:hAnsi="Calibri"/>
          <w:sz w:val="22"/>
          <w:szCs w:val="22"/>
        </w:rPr>
        <w:tab/>
        <w:t xml:space="preserve">do </w:t>
      </w:r>
      <w:ins w:id="21" w:author="Milan Pavlun" w:date="2025-09-28T11:45:00Z" w16du:dateUtc="2025-09-28T09:45:00Z">
        <w:r w:rsidR="00B26676">
          <w:rPr>
            <w:b/>
            <w:i/>
            <w:highlight w:val="cyan"/>
          </w:rPr>
          <w:fldChar w:fldCharType="begin"/>
        </w:r>
        <w:r w:rsidR="00B26676">
          <w:rPr>
            <w:b/>
            <w:i/>
            <w:highlight w:val="cyan"/>
          </w:rPr>
          <w:instrText xml:space="preserve"> MACROBUTTON  AkcentČárka "[doplní účastník]" </w:instrText>
        </w:r>
        <w:r w:rsidR="00B26676">
          <w:rPr>
            <w:b/>
            <w:i/>
            <w:highlight w:val="cyan"/>
          </w:rPr>
          <w:fldChar w:fldCharType="end"/>
        </w:r>
      </w:ins>
      <w:del w:id="22" w:author="Milan Pavlun" w:date="2025-09-28T11:45:00Z" w16du:dateUtc="2025-09-28T09:45:00Z">
        <w:r w:rsidR="00647475" w:rsidDel="00B26676">
          <w:rPr>
            <w:rFonts w:ascii="Calibri" w:hAnsi="Calibri"/>
            <w:sz w:val="22"/>
            <w:szCs w:val="22"/>
          </w:rPr>
          <w:delText>85</w:delText>
        </w:r>
      </w:del>
      <w:r w:rsidR="00A0732B" w:rsidRPr="00A0732B">
        <w:rPr>
          <w:rFonts w:ascii="Calibri" w:hAnsi="Calibri"/>
          <w:sz w:val="22"/>
          <w:szCs w:val="22"/>
        </w:rPr>
        <w:t xml:space="preserve"> dnů od nabytí účinnosti této smlouvy;</w:t>
      </w:r>
    </w:p>
    <w:p w14:paraId="728124F9" w14:textId="63C080D5" w:rsidR="00EF4FF1" w:rsidRPr="00A0732B" w:rsidRDefault="00C70D13" w:rsidP="00EF4FF1">
      <w:pPr>
        <w:numPr>
          <w:ilvl w:val="1"/>
          <w:numId w:val="13"/>
        </w:numPr>
        <w:jc w:val="both"/>
        <w:rPr>
          <w:rFonts w:ascii="Calibri" w:hAnsi="Calibri"/>
          <w:sz w:val="22"/>
          <w:szCs w:val="22"/>
        </w:rPr>
      </w:pPr>
      <w:r w:rsidRPr="00A0732B">
        <w:rPr>
          <w:rFonts w:ascii="Calibri" w:hAnsi="Calibri"/>
          <w:sz w:val="22"/>
          <w:szCs w:val="22"/>
        </w:rPr>
        <w:t>IČ</w:t>
      </w:r>
      <w:r w:rsidR="00EF4FF1" w:rsidRPr="00A0732B">
        <w:rPr>
          <w:rFonts w:ascii="Calibri" w:hAnsi="Calibri"/>
          <w:sz w:val="22"/>
          <w:szCs w:val="22"/>
        </w:rPr>
        <w:t xml:space="preserve"> </w:t>
      </w:r>
      <w:r w:rsidR="007145E9" w:rsidRPr="00A0732B">
        <w:rPr>
          <w:rFonts w:ascii="Calibri" w:hAnsi="Calibri"/>
          <w:sz w:val="22"/>
          <w:szCs w:val="22"/>
        </w:rPr>
        <w:tab/>
      </w:r>
      <w:r w:rsidR="007145E9" w:rsidRPr="00A0732B">
        <w:rPr>
          <w:rFonts w:ascii="Calibri" w:hAnsi="Calibri"/>
          <w:sz w:val="22"/>
          <w:szCs w:val="22"/>
        </w:rPr>
        <w:tab/>
      </w:r>
      <w:r w:rsidR="00EF4FF1" w:rsidRPr="00A0732B">
        <w:rPr>
          <w:rFonts w:ascii="Calibri" w:hAnsi="Calibri"/>
          <w:sz w:val="22"/>
          <w:szCs w:val="22"/>
        </w:rPr>
        <w:t xml:space="preserve">do </w:t>
      </w:r>
      <w:ins w:id="23" w:author="Milan Pavlun" w:date="2025-09-28T11:45:00Z" w16du:dateUtc="2025-09-28T09:45:00Z">
        <w:r w:rsidR="00B26676">
          <w:rPr>
            <w:b/>
            <w:i/>
            <w:highlight w:val="cyan"/>
          </w:rPr>
          <w:fldChar w:fldCharType="begin"/>
        </w:r>
        <w:r w:rsidR="00B26676">
          <w:rPr>
            <w:b/>
            <w:i/>
            <w:highlight w:val="cyan"/>
          </w:rPr>
          <w:instrText xml:space="preserve"> MACROBUTTON  AkcentČárka "[doplní účastník]" </w:instrText>
        </w:r>
        <w:r w:rsidR="00B26676">
          <w:rPr>
            <w:b/>
            <w:i/>
            <w:highlight w:val="cyan"/>
          </w:rPr>
          <w:fldChar w:fldCharType="end"/>
        </w:r>
      </w:ins>
      <w:del w:id="24" w:author="Milan Pavlun" w:date="2025-09-28T11:45:00Z" w16du:dateUtc="2025-09-28T09:45:00Z">
        <w:r w:rsidR="00346CAC" w:rsidRPr="00A0732B" w:rsidDel="00B26676">
          <w:rPr>
            <w:rFonts w:ascii="Calibri" w:hAnsi="Calibri"/>
            <w:sz w:val="22"/>
            <w:szCs w:val="22"/>
          </w:rPr>
          <w:delText>15</w:delText>
        </w:r>
        <w:r w:rsidR="00647475" w:rsidDel="00B26676">
          <w:rPr>
            <w:rFonts w:ascii="Calibri" w:hAnsi="Calibri"/>
            <w:sz w:val="22"/>
            <w:szCs w:val="22"/>
          </w:rPr>
          <w:delText>5</w:delText>
        </w:r>
      </w:del>
      <w:r w:rsidR="007F08F8" w:rsidRPr="00A0732B">
        <w:rPr>
          <w:rFonts w:ascii="Calibri" w:hAnsi="Calibri"/>
          <w:sz w:val="22"/>
          <w:szCs w:val="22"/>
        </w:rPr>
        <w:t xml:space="preserve"> dnů od nabytí účinnosti této smlouvy</w:t>
      </w:r>
      <w:r w:rsidR="00EF4FF1" w:rsidRPr="00A0732B">
        <w:rPr>
          <w:rFonts w:ascii="Calibri" w:hAnsi="Calibri"/>
          <w:sz w:val="22"/>
          <w:szCs w:val="22"/>
        </w:rPr>
        <w:t>;</w:t>
      </w:r>
    </w:p>
    <w:p w14:paraId="50CE2021" w14:textId="21813B8B" w:rsidR="0017139F" w:rsidRPr="00A0732B" w:rsidRDefault="002E0FD8" w:rsidP="007145E9">
      <w:pPr>
        <w:numPr>
          <w:ilvl w:val="1"/>
          <w:numId w:val="13"/>
        </w:numPr>
        <w:tabs>
          <w:tab w:val="clear" w:pos="851"/>
          <w:tab w:val="num" w:pos="2127"/>
        </w:tabs>
        <w:ind w:left="2127" w:hanging="1560"/>
        <w:jc w:val="both"/>
        <w:rPr>
          <w:rFonts w:ascii="Calibri" w:hAnsi="Calibri"/>
          <w:sz w:val="22"/>
          <w:szCs w:val="22"/>
        </w:rPr>
      </w:pPr>
      <w:r w:rsidRPr="00A0732B">
        <w:rPr>
          <w:rFonts w:ascii="Calibri" w:hAnsi="Calibri"/>
          <w:sz w:val="22"/>
          <w:szCs w:val="22"/>
        </w:rPr>
        <w:t>Součinnost při výběru zhotovitele průběžně v návaznosti na přípravu a průběh zadávacího řízení veřejné zakázky na zhotovitele Stavby, a to až do uzavření smlouvy se zhotovitelem Stavby;</w:t>
      </w:r>
    </w:p>
    <w:p w14:paraId="176DDEAB" w14:textId="238282BD" w:rsidR="005E6297" w:rsidRPr="00A0732B" w:rsidRDefault="007145E9" w:rsidP="00EF4FF1">
      <w:pPr>
        <w:numPr>
          <w:ilvl w:val="1"/>
          <w:numId w:val="13"/>
        </w:numPr>
        <w:jc w:val="both"/>
        <w:rPr>
          <w:rFonts w:ascii="Calibri" w:hAnsi="Calibri"/>
          <w:sz w:val="22"/>
          <w:szCs w:val="22"/>
        </w:rPr>
      </w:pPr>
      <w:r w:rsidRPr="00A0732B">
        <w:rPr>
          <w:rFonts w:ascii="Calibri" w:hAnsi="Calibri"/>
          <w:sz w:val="22"/>
          <w:szCs w:val="22"/>
        </w:rPr>
        <w:tab/>
      </w:r>
      <w:r w:rsidRPr="00A0732B">
        <w:rPr>
          <w:rFonts w:ascii="Calibri" w:hAnsi="Calibri"/>
          <w:sz w:val="22"/>
          <w:szCs w:val="22"/>
        </w:rPr>
        <w:tab/>
      </w:r>
      <w:proofErr w:type="gramStart"/>
      <w:r w:rsidR="005E6297" w:rsidRPr="00A0732B">
        <w:rPr>
          <w:rFonts w:ascii="Calibri" w:hAnsi="Calibri"/>
          <w:sz w:val="22"/>
          <w:szCs w:val="22"/>
        </w:rPr>
        <w:t xml:space="preserve">ATD </w:t>
      </w:r>
      <w:r w:rsidR="00366907" w:rsidRPr="00A0732B">
        <w:rPr>
          <w:rFonts w:ascii="Calibri" w:hAnsi="Calibri"/>
          <w:sz w:val="22"/>
          <w:szCs w:val="22"/>
        </w:rPr>
        <w:t>-</w:t>
      </w:r>
      <w:r w:rsidR="005A2DE2" w:rsidRPr="00A0732B">
        <w:rPr>
          <w:rFonts w:ascii="Calibri" w:hAnsi="Calibri"/>
          <w:sz w:val="22"/>
          <w:szCs w:val="22"/>
        </w:rPr>
        <w:t xml:space="preserve"> </w:t>
      </w:r>
      <w:r w:rsidR="00366907" w:rsidRPr="00A0732B">
        <w:rPr>
          <w:rFonts w:ascii="Calibri" w:hAnsi="Calibri"/>
          <w:sz w:val="22"/>
          <w:szCs w:val="22"/>
        </w:rPr>
        <w:t>na</w:t>
      </w:r>
      <w:proofErr w:type="gramEnd"/>
      <w:r w:rsidR="00366907" w:rsidRPr="00A0732B">
        <w:rPr>
          <w:rFonts w:ascii="Calibri" w:hAnsi="Calibri"/>
          <w:sz w:val="22"/>
          <w:szCs w:val="22"/>
        </w:rPr>
        <w:t xml:space="preserve"> výzvu objednatele </w:t>
      </w:r>
      <w:r w:rsidR="005A2DE2" w:rsidRPr="00A0732B">
        <w:rPr>
          <w:rFonts w:ascii="Calibri" w:hAnsi="Calibri"/>
          <w:sz w:val="22"/>
          <w:szCs w:val="22"/>
        </w:rPr>
        <w:t xml:space="preserve">do vydání kolaudačního souhlasu pro Stavbu, či </w:t>
      </w:r>
      <w:r w:rsidR="005A2DE2" w:rsidRPr="00A0732B">
        <w:rPr>
          <w:rFonts w:ascii="Calibri" w:hAnsi="Calibri"/>
          <w:sz w:val="22"/>
          <w:szCs w:val="22"/>
        </w:rPr>
        <w:tab/>
      </w:r>
      <w:r w:rsidR="005A2DE2" w:rsidRPr="00A0732B">
        <w:rPr>
          <w:rFonts w:ascii="Calibri" w:hAnsi="Calibri"/>
          <w:sz w:val="22"/>
          <w:szCs w:val="22"/>
        </w:rPr>
        <w:tab/>
        <w:t>jiného správního aktu s obdobnými účinky</w:t>
      </w:r>
    </w:p>
    <w:p w14:paraId="265E53AE" w14:textId="77777777" w:rsidR="00EF4FF1" w:rsidRPr="007145E9" w:rsidRDefault="00EF4FF1" w:rsidP="00EF4FF1">
      <w:pPr>
        <w:ind w:left="567"/>
        <w:jc w:val="both"/>
        <w:rPr>
          <w:rFonts w:ascii="Calibri" w:hAnsi="Calibri"/>
          <w:color w:val="FF0000"/>
          <w:sz w:val="22"/>
          <w:szCs w:val="22"/>
        </w:rPr>
      </w:pPr>
    </w:p>
    <w:p w14:paraId="0BBCF3FC" w14:textId="77777777" w:rsidR="00EF4FF1" w:rsidRPr="00E75EE5" w:rsidRDefault="00EF4FF1" w:rsidP="00EF4FF1">
      <w:pPr>
        <w:numPr>
          <w:ilvl w:val="0"/>
          <w:numId w:val="13"/>
        </w:numPr>
        <w:jc w:val="both"/>
        <w:rPr>
          <w:rFonts w:ascii="Calibri" w:hAnsi="Calibri"/>
          <w:sz w:val="22"/>
          <w:szCs w:val="22"/>
        </w:rPr>
      </w:pPr>
      <w:bookmarkStart w:id="25" w:name="_Ref391889452"/>
      <w:r w:rsidRPr="00E75EE5">
        <w:rPr>
          <w:rFonts w:ascii="Calibri" w:hAnsi="Calibri"/>
          <w:sz w:val="22"/>
          <w:szCs w:val="22"/>
        </w:rPr>
        <w:lastRenderedPageBreak/>
        <w:t>Zhotovitel je povinen upozornit Objednatele bez zbytečného odkladu na nevhodnou povahu nebo neúplnost věcí nebo podkladů, které mu Objednatel předal k provedení Díla, resp. Částí Díla, nebo k poskytnutí Souvisejících plnění, nebo na nevhodnou povahu nebo neúplnost příkazů, kter</w:t>
      </w:r>
      <w:r w:rsidR="0072525E">
        <w:rPr>
          <w:rFonts w:ascii="Calibri" w:hAnsi="Calibri"/>
          <w:sz w:val="22"/>
          <w:szCs w:val="22"/>
        </w:rPr>
        <w:t>é</w:t>
      </w:r>
      <w:r w:rsidRPr="00E75EE5">
        <w:rPr>
          <w:rFonts w:ascii="Calibri" w:hAnsi="Calibri"/>
          <w:sz w:val="22"/>
          <w:szCs w:val="22"/>
        </w:rPr>
        <w:t xml:space="preserve"> mu Objednatel dal. Jestliže nevhodné nebo neúplné věci, podklady nebo příkazy Objednatele překážejí v řádném provádění Díla, resp. Částí Díla, nebo poskytování Souvisejících plnění, Zhotovitel v nezbytném rozsahu přeruší provádění Díla, resp. Částí Díla, nebo poskytování Souvisejících plnění, a to až do doby výměny nebo doplnění věcí nebo podkladů nebo změny příkazů Objednatelem, nebo do doby doručení písemného sdělení Objednatele, že trvá na provádění Díla, resp. Částí Díla, nebo poskytování Souvisejících plnění s použitím předaných věcí nebo podkladů nebo na dodržování jeho příkazů. Zhotovitel je povinen pokračovat v provádění Díla, resp. Částí Díla, nebo poskytování Souvisejících plnění v rozsahu, ve kterém mu v tom nebrání nevhodné nebo neúplné věci, podklady nebo příkazy.</w:t>
      </w:r>
      <w:bookmarkEnd w:id="25"/>
    </w:p>
    <w:p w14:paraId="6AE8BFBE" w14:textId="77777777" w:rsidR="00EF4FF1" w:rsidRPr="00D318D7" w:rsidRDefault="00EF4FF1" w:rsidP="00EF4FF1">
      <w:pPr>
        <w:ind w:left="567"/>
        <w:jc w:val="both"/>
        <w:rPr>
          <w:rFonts w:ascii="Calibri" w:hAnsi="Calibri"/>
          <w:sz w:val="22"/>
          <w:szCs w:val="22"/>
          <w:highlight w:val="yellow"/>
        </w:rPr>
      </w:pPr>
    </w:p>
    <w:p w14:paraId="7E10DAE0" w14:textId="74AED77D" w:rsidR="00EF4FF1" w:rsidRPr="00150D38" w:rsidRDefault="00EF4FF1" w:rsidP="00EF4FF1">
      <w:pPr>
        <w:numPr>
          <w:ilvl w:val="0"/>
          <w:numId w:val="13"/>
        </w:numPr>
        <w:jc w:val="both"/>
        <w:rPr>
          <w:rFonts w:ascii="Calibri" w:hAnsi="Calibri"/>
          <w:sz w:val="22"/>
          <w:szCs w:val="22"/>
        </w:rPr>
      </w:pPr>
      <w:bookmarkStart w:id="26" w:name="_Ref391889466"/>
      <w:r w:rsidRPr="00150D38">
        <w:rPr>
          <w:rFonts w:ascii="Calibri" w:hAnsi="Calibri"/>
          <w:sz w:val="22"/>
          <w:szCs w:val="22"/>
        </w:rPr>
        <w:t>Zjistí-li Zhotovitel v průběhu provádění Díla, resp. Částí Díla, nebo poskytování Souvisejících plnění, že nelze dodržet termíny plnění stanovené v </w:t>
      </w:r>
      <w:r w:rsidRPr="00A0732B">
        <w:rPr>
          <w:rFonts w:ascii="Calibri" w:hAnsi="Calibri"/>
          <w:sz w:val="22"/>
          <w:szCs w:val="22"/>
        </w:rPr>
        <w:t xml:space="preserve">odstavci </w:t>
      </w:r>
      <w:r w:rsidR="005B7582" w:rsidRPr="00A0732B">
        <w:rPr>
          <w:rFonts w:ascii="Calibri" w:hAnsi="Calibri"/>
          <w:sz w:val="22"/>
          <w:szCs w:val="22"/>
        </w:rPr>
        <w:t>29</w:t>
      </w:r>
      <w:r w:rsidRPr="00150D38">
        <w:rPr>
          <w:rFonts w:ascii="Calibri" w:hAnsi="Calibri"/>
          <w:sz w:val="22"/>
          <w:szCs w:val="22"/>
        </w:rPr>
        <w:t xml:space="preserve"> Smlouvy, je povinen vždy na to Objednatele upozornit. Tím nejsou dotčeny další povinnosti Zhotovitele, zejména povinnost zaplatit smluvní pokutu za prodlení s předáním Díla, resp. Částí Díla, a odpovědnost Zhotovitele za škodu či jinou újmu z toho vzniklou.</w:t>
      </w:r>
      <w:bookmarkEnd w:id="26"/>
    </w:p>
    <w:p w14:paraId="67A9B125" w14:textId="77777777" w:rsidR="00EF4FF1" w:rsidRPr="00D318D7" w:rsidRDefault="00EF4FF1" w:rsidP="00EF4FF1">
      <w:pPr>
        <w:pStyle w:val="Odstavecseseznamem"/>
        <w:ind w:left="567"/>
        <w:jc w:val="both"/>
        <w:rPr>
          <w:rFonts w:ascii="Calibri" w:hAnsi="Calibri"/>
          <w:sz w:val="22"/>
          <w:szCs w:val="22"/>
          <w:highlight w:val="yellow"/>
        </w:rPr>
      </w:pPr>
    </w:p>
    <w:p w14:paraId="73FDB653" w14:textId="6BEF80FE" w:rsidR="00EF4FF1" w:rsidRPr="00150D38" w:rsidRDefault="00EF4FF1" w:rsidP="00EF4FF1">
      <w:pPr>
        <w:numPr>
          <w:ilvl w:val="0"/>
          <w:numId w:val="13"/>
        </w:numPr>
        <w:jc w:val="both"/>
        <w:rPr>
          <w:rFonts w:ascii="Calibri" w:hAnsi="Calibri"/>
          <w:sz w:val="22"/>
          <w:szCs w:val="22"/>
        </w:rPr>
      </w:pPr>
      <w:r w:rsidRPr="00150D38">
        <w:rPr>
          <w:rFonts w:ascii="Calibri" w:hAnsi="Calibri"/>
          <w:sz w:val="22"/>
          <w:szCs w:val="22"/>
        </w:rPr>
        <w:t xml:space="preserve">Termíny dle odstavce </w:t>
      </w:r>
      <w:r w:rsidR="005B7582" w:rsidRPr="00647475">
        <w:rPr>
          <w:rFonts w:ascii="Calibri" w:hAnsi="Calibri"/>
          <w:sz w:val="22"/>
          <w:szCs w:val="22"/>
        </w:rPr>
        <w:t>29</w:t>
      </w:r>
      <w:r w:rsidRPr="00647475">
        <w:rPr>
          <w:rFonts w:ascii="Calibri" w:hAnsi="Calibri"/>
          <w:sz w:val="22"/>
          <w:szCs w:val="22"/>
        </w:rPr>
        <w:t xml:space="preserve"> </w:t>
      </w:r>
      <w:r w:rsidRPr="00150D38">
        <w:rPr>
          <w:rFonts w:ascii="Calibri" w:hAnsi="Calibri"/>
          <w:sz w:val="22"/>
          <w:szCs w:val="22"/>
        </w:rPr>
        <w:t>Smlouvy mohou být změněny pouze písemným dodatkem ke Smlouvě po dohodě obou Smluvních stran.</w:t>
      </w:r>
      <w:r w:rsidR="0072525E">
        <w:rPr>
          <w:rFonts w:ascii="Calibri" w:hAnsi="Calibri"/>
          <w:sz w:val="22"/>
          <w:szCs w:val="22"/>
        </w:rPr>
        <w:t xml:space="preserve"> Tento odstavec Smlouvy může být změněn </w:t>
      </w:r>
      <w:r w:rsidR="00390ED2">
        <w:rPr>
          <w:rFonts w:ascii="Calibri" w:hAnsi="Calibri"/>
          <w:sz w:val="22"/>
          <w:szCs w:val="22"/>
        </w:rPr>
        <w:t>pouze</w:t>
      </w:r>
      <w:r w:rsidR="0072525E">
        <w:rPr>
          <w:rFonts w:ascii="Calibri" w:hAnsi="Calibri"/>
          <w:sz w:val="22"/>
          <w:szCs w:val="22"/>
        </w:rPr>
        <w:t xml:space="preserve"> písemně.</w:t>
      </w:r>
    </w:p>
    <w:p w14:paraId="67487ED8" w14:textId="77777777" w:rsidR="00EF4FF1" w:rsidRPr="00D318D7" w:rsidRDefault="00EF4FF1" w:rsidP="00EF4FF1">
      <w:pPr>
        <w:ind w:left="567"/>
        <w:jc w:val="both"/>
        <w:rPr>
          <w:rFonts w:ascii="Calibri" w:hAnsi="Calibri"/>
          <w:sz w:val="22"/>
          <w:szCs w:val="22"/>
          <w:highlight w:val="yellow"/>
        </w:rPr>
      </w:pPr>
    </w:p>
    <w:p w14:paraId="63370580" w14:textId="77777777" w:rsidR="00EF4FF1" w:rsidRPr="001051DB" w:rsidRDefault="00EF4FF1" w:rsidP="00EF4FF1">
      <w:pPr>
        <w:numPr>
          <w:ilvl w:val="0"/>
          <w:numId w:val="13"/>
        </w:numPr>
        <w:jc w:val="both"/>
        <w:rPr>
          <w:rFonts w:ascii="Calibri" w:hAnsi="Calibri"/>
          <w:sz w:val="22"/>
          <w:szCs w:val="22"/>
        </w:rPr>
      </w:pPr>
      <w:r w:rsidRPr="001051DB">
        <w:rPr>
          <w:rFonts w:ascii="Calibri" w:hAnsi="Calibri"/>
          <w:sz w:val="22"/>
          <w:szCs w:val="22"/>
        </w:rPr>
        <w:t xml:space="preserve">Místem plnění pro předání Díla, resp. Částí Díla, je sídlo </w:t>
      </w:r>
      <w:r w:rsidR="0072525E">
        <w:rPr>
          <w:rFonts w:ascii="Calibri" w:hAnsi="Calibri"/>
          <w:sz w:val="22"/>
          <w:szCs w:val="22"/>
        </w:rPr>
        <w:t>O</w:t>
      </w:r>
      <w:r w:rsidRPr="001051DB">
        <w:rPr>
          <w:rFonts w:ascii="Calibri" w:hAnsi="Calibri"/>
          <w:sz w:val="22"/>
          <w:szCs w:val="22"/>
        </w:rPr>
        <w:t>bjednatele, případně jiné místo určené Objednatelem.</w:t>
      </w:r>
    </w:p>
    <w:p w14:paraId="50DAE1F4" w14:textId="77777777" w:rsidR="00EF4FF1" w:rsidRPr="001051DB" w:rsidRDefault="00EF4FF1" w:rsidP="00EF4FF1">
      <w:pPr>
        <w:ind w:left="567"/>
        <w:jc w:val="both"/>
        <w:rPr>
          <w:rFonts w:ascii="Calibri" w:hAnsi="Calibri"/>
          <w:sz w:val="22"/>
          <w:szCs w:val="22"/>
        </w:rPr>
      </w:pPr>
    </w:p>
    <w:p w14:paraId="781B4167" w14:textId="77777777" w:rsidR="00EF4FF1" w:rsidRDefault="00EF4FF1" w:rsidP="00EF4FF1">
      <w:pPr>
        <w:numPr>
          <w:ilvl w:val="0"/>
          <w:numId w:val="13"/>
        </w:numPr>
        <w:jc w:val="both"/>
        <w:rPr>
          <w:rFonts w:ascii="Calibri" w:hAnsi="Calibri"/>
          <w:sz w:val="22"/>
          <w:szCs w:val="22"/>
        </w:rPr>
      </w:pPr>
      <w:r w:rsidRPr="001051DB">
        <w:rPr>
          <w:rFonts w:ascii="Calibri" w:hAnsi="Calibri"/>
          <w:sz w:val="22"/>
          <w:szCs w:val="22"/>
        </w:rPr>
        <w:t>Míst</w:t>
      </w:r>
      <w:r>
        <w:rPr>
          <w:rFonts w:ascii="Calibri" w:hAnsi="Calibri"/>
          <w:sz w:val="22"/>
          <w:szCs w:val="22"/>
        </w:rPr>
        <w:t>em</w:t>
      </w:r>
      <w:r w:rsidRPr="001051DB">
        <w:rPr>
          <w:rFonts w:ascii="Calibri" w:hAnsi="Calibri"/>
          <w:sz w:val="22"/>
          <w:szCs w:val="22"/>
        </w:rPr>
        <w:t xml:space="preserve"> plnění</w:t>
      </w:r>
      <w:r>
        <w:rPr>
          <w:rFonts w:ascii="Calibri" w:hAnsi="Calibri"/>
          <w:sz w:val="22"/>
          <w:szCs w:val="22"/>
        </w:rPr>
        <w:t xml:space="preserve"> pro zajišťování</w:t>
      </w:r>
      <w:r w:rsidRPr="002B2C2C">
        <w:rPr>
          <w:rFonts w:ascii="Calibri" w:hAnsi="Calibri"/>
          <w:sz w:val="22"/>
          <w:szCs w:val="22"/>
        </w:rPr>
        <w:t xml:space="preserve"> </w:t>
      </w:r>
      <w:r>
        <w:rPr>
          <w:rFonts w:ascii="Calibri" w:hAnsi="Calibri"/>
          <w:sz w:val="22"/>
          <w:szCs w:val="22"/>
        </w:rPr>
        <w:t>IČ</w:t>
      </w:r>
      <w:r w:rsidRPr="001051DB">
        <w:rPr>
          <w:rFonts w:ascii="Calibri" w:hAnsi="Calibri"/>
          <w:sz w:val="22"/>
          <w:szCs w:val="22"/>
        </w:rPr>
        <w:t xml:space="preserve"> j</w:t>
      </w:r>
      <w:r>
        <w:rPr>
          <w:rFonts w:ascii="Calibri" w:hAnsi="Calibri"/>
          <w:sz w:val="22"/>
          <w:szCs w:val="22"/>
        </w:rPr>
        <w:t xml:space="preserve">e </w:t>
      </w:r>
      <w:r w:rsidRPr="001051DB">
        <w:rPr>
          <w:rFonts w:ascii="Calibri" w:hAnsi="Calibri"/>
          <w:sz w:val="22"/>
          <w:szCs w:val="22"/>
        </w:rPr>
        <w:t xml:space="preserve">sídlo </w:t>
      </w:r>
      <w:r w:rsidR="0072525E">
        <w:rPr>
          <w:rFonts w:ascii="Calibri" w:hAnsi="Calibri"/>
          <w:sz w:val="22"/>
          <w:szCs w:val="22"/>
        </w:rPr>
        <w:t>O</w:t>
      </w:r>
      <w:r w:rsidRPr="001051DB">
        <w:rPr>
          <w:rFonts w:ascii="Calibri" w:hAnsi="Calibri"/>
          <w:sz w:val="22"/>
          <w:szCs w:val="22"/>
        </w:rPr>
        <w:t xml:space="preserve">bjednatele, </w:t>
      </w:r>
      <w:r>
        <w:rPr>
          <w:rFonts w:ascii="Calibri" w:hAnsi="Calibri"/>
          <w:sz w:val="22"/>
          <w:szCs w:val="22"/>
        </w:rPr>
        <w:t xml:space="preserve">případně </w:t>
      </w:r>
      <w:r w:rsidRPr="001051DB">
        <w:rPr>
          <w:rFonts w:ascii="Calibri" w:hAnsi="Calibri"/>
          <w:sz w:val="22"/>
          <w:szCs w:val="22"/>
        </w:rPr>
        <w:t>sídla dotčených správních orgánů, místo provádění Stavby</w:t>
      </w:r>
      <w:r>
        <w:rPr>
          <w:rFonts w:ascii="Calibri" w:hAnsi="Calibri"/>
          <w:sz w:val="22"/>
          <w:szCs w:val="22"/>
        </w:rPr>
        <w:t xml:space="preserve"> nebo </w:t>
      </w:r>
      <w:r w:rsidRPr="001051DB">
        <w:rPr>
          <w:rFonts w:ascii="Calibri" w:hAnsi="Calibri"/>
          <w:sz w:val="22"/>
          <w:szCs w:val="22"/>
        </w:rPr>
        <w:t>jiné místo určené Objednatelem</w:t>
      </w:r>
      <w:r>
        <w:rPr>
          <w:rFonts w:ascii="Calibri" w:hAnsi="Calibri"/>
          <w:sz w:val="22"/>
          <w:szCs w:val="22"/>
        </w:rPr>
        <w:t>.</w:t>
      </w:r>
    </w:p>
    <w:p w14:paraId="48A8FE9C" w14:textId="77777777" w:rsidR="00EF4FF1" w:rsidRDefault="00EF4FF1" w:rsidP="00EF4FF1">
      <w:pPr>
        <w:ind w:left="567"/>
        <w:jc w:val="both"/>
        <w:rPr>
          <w:rFonts w:ascii="Calibri" w:hAnsi="Calibri"/>
          <w:sz w:val="22"/>
          <w:szCs w:val="22"/>
        </w:rPr>
      </w:pPr>
    </w:p>
    <w:p w14:paraId="163C799F" w14:textId="77777777" w:rsidR="00EF4FF1" w:rsidRPr="00F03509" w:rsidRDefault="00EF4FF1" w:rsidP="00EF4FF1">
      <w:pPr>
        <w:numPr>
          <w:ilvl w:val="0"/>
          <w:numId w:val="13"/>
        </w:numPr>
        <w:jc w:val="both"/>
        <w:rPr>
          <w:rFonts w:ascii="Calibri" w:hAnsi="Calibri"/>
          <w:sz w:val="22"/>
          <w:szCs w:val="22"/>
        </w:rPr>
      </w:pPr>
      <w:r w:rsidRPr="001051DB">
        <w:rPr>
          <w:rFonts w:ascii="Calibri" w:hAnsi="Calibri"/>
          <w:sz w:val="22"/>
          <w:szCs w:val="22"/>
        </w:rPr>
        <w:t>Míst</w:t>
      </w:r>
      <w:r>
        <w:rPr>
          <w:rFonts w:ascii="Calibri" w:hAnsi="Calibri"/>
          <w:sz w:val="22"/>
          <w:szCs w:val="22"/>
        </w:rPr>
        <w:t>em</w:t>
      </w:r>
      <w:r w:rsidRPr="001051DB">
        <w:rPr>
          <w:rFonts w:ascii="Calibri" w:hAnsi="Calibri"/>
          <w:sz w:val="22"/>
          <w:szCs w:val="22"/>
        </w:rPr>
        <w:t xml:space="preserve"> plnění</w:t>
      </w:r>
      <w:r>
        <w:rPr>
          <w:rFonts w:ascii="Calibri" w:hAnsi="Calibri"/>
          <w:sz w:val="22"/>
          <w:szCs w:val="22"/>
        </w:rPr>
        <w:t xml:space="preserve"> pro </w:t>
      </w:r>
      <w:r w:rsidRPr="00F03509">
        <w:rPr>
          <w:rFonts w:ascii="Calibri" w:hAnsi="Calibri"/>
          <w:sz w:val="22"/>
          <w:szCs w:val="22"/>
        </w:rPr>
        <w:t>poskyt</w:t>
      </w:r>
      <w:r>
        <w:rPr>
          <w:rFonts w:ascii="Calibri" w:hAnsi="Calibri"/>
          <w:sz w:val="22"/>
          <w:szCs w:val="22"/>
        </w:rPr>
        <w:t xml:space="preserve">ování </w:t>
      </w:r>
      <w:r w:rsidR="00F62B4D">
        <w:rPr>
          <w:rFonts w:ascii="Calibri" w:hAnsi="Calibri"/>
          <w:sz w:val="22"/>
          <w:szCs w:val="22"/>
        </w:rPr>
        <w:t>S</w:t>
      </w:r>
      <w:r w:rsidRPr="00F03509">
        <w:rPr>
          <w:rFonts w:ascii="Calibri" w:hAnsi="Calibri"/>
          <w:sz w:val="22"/>
          <w:szCs w:val="22"/>
        </w:rPr>
        <w:t xml:space="preserve">oučinnosti při výběru zhotovitele </w:t>
      </w:r>
      <w:r w:rsidRPr="001051DB">
        <w:rPr>
          <w:rFonts w:ascii="Calibri" w:hAnsi="Calibri"/>
          <w:sz w:val="22"/>
          <w:szCs w:val="22"/>
        </w:rPr>
        <w:t>j</w:t>
      </w:r>
      <w:r>
        <w:rPr>
          <w:rFonts w:ascii="Calibri" w:hAnsi="Calibri"/>
          <w:sz w:val="22"/>
          <w:szCs w:val="22"/>
        </w:rPr>
        <w:t xml:space="preserve">e </w:t>
      </w:r>
      <w:r w:rsidR="0072525E">
        <w:rPr>
          <w:rFonts w:ascii="Calibri" w:hAnsi="Calibri"/>
          <w:sz w:val="22"/>
          <w:szCs w:val="22"/>
        </w:rPr>
        <w:t>sídlo O</w:t>
      </w:r>
      <w:r w:rsidRPr="001051DB">
        <w:rPr>
          <w:rFonts w:ascii="Calibri" w:hAnsi="Calibri"/>
          <w:sz w:val="22"/>
          <w:szCs w:val="22"/>
        </w:rPr>
        <w:t xml:space="preserve">bjednatele, </w:t>
      </w:r>
      <w:r>
        <w:rPr>
          <w:rFonts w:ascii="Calibri" w:hAnsi="Calibri"/>
          <w:sz w:val="22"/>
          <w:szCs w:val="22"/>
        </w:rPr>
        <w:t xml:space="preserve">případně </w:t>
      </w:r>
      <w:r w:rsidRPr="001051DB">
        <w:rPr>
          <w:rFonts w:ascii="Calibri" w:hAnsi="Calibri"/>
          <w:sz w:val="22"/>
          <w:szCs w:val="22"/>
        </w:rPr>
        <w:t>jiné místo určené Objednatelem</w:t>
      </w:r>
      <w:r w:rsidR="0072525E">
        <w:rPr>
          <w:rFonts w:ascii="Calibri" w:hAnsi="Calibri"/>
          <w:sz w:val="22"/>
          <w:szCs w:val="22"/>
        </w:rPr>
        <w:t>.</w:t>
      </w:r>
    </w:p>
    <w:p w14:paraId="578088B3" w14:textId="77777777" w:rsidR="00EF4FF1" w:rsidRPr="00D318D7" w:rsidRDefault="00EF4FF1" w:rsidP="00EF4FF1">
      <w:pPr>
        <w:jc w:val="both"/>
        <w:rPr>
          <w:rFonts w:ascii="Calibri" w:hAnsi="Calibri"/>
          <w:sz w:val="22"/>
          <w:szCs w:val="22"/>
          <w:highlight w:val="yellow"/>
        </w:rPr>
      </w:pPr>
    </w:p>
    <w:p w14:paraId="790916E3" w14:textId="77777777" w:rsidR="0028708D" w:rsidRPr="00D46D0A" w:rsidRDefault="0028708D" w:rsidP="00C30FB9">
      <w:pPr>
        <w:pStyle w:val="Nadpis1"/>
        <w:rPr>
          <w:szCs w:val="22"/>
        </w:rPr>
      </w:pPr>
      <w:bookmarkStart w:id="27" w:name="_Toc383117513"/>
      <w:bookmarkStart w:id="28" w:name="_Ref435627217"/>
      <w:bookmarkStart w:id="29" w:name="_Toc380671108"/>
      <w:bookmarkEnd w:id="10"/>
      <w:r w:rsidRPr="00D46D0A">
        <w:rPr>
          <w:szCs w:val="22"/>
        </w:rPr>
        <w:t>CENA</w:t>
      </w:r>
      <w:bookmarkEnd w:id="27"/>
      <w:bookmarkEnd w:id="28"/>
    </w:p>
    <w:p w14:paraId="1B6D004E" w14:textId="287931BB" w:rsidR="0028708D" w:rsidRPr="00D46D0A" w:rsidRDefault="00D46D0A" w:rsidP="00C30FB9">
      <w:pPr>
        <w:keepNext/>
        <w:keepLines/>
        <w:numPr>
          <w:ilvl w:val="0"/>
          <w:numId w:val="13"/>
        </w:numPr>
        <w:jc w:val="both"/>
        <w:rPr>
          <w:rFonts w:ascii="Calibri" w:hAnsi="Calibri"/>
          <w:sz w:val="22"/>
          <w:szCs w:val="22"/>
        </w:rPr>
      </w:pPr>
      <w:bookmarkStart w:id="30" w:name="_Ref435718843"/>
      <w:r w:rsidRPr="00D46D0A">
        <w:rPr>
          <w:rFonts w:ascii="Calibri" w:hAnsi="Calibri"/>
          <w:sz w:val="22"/>
          <w:szCs w:val="22"/>
        </w:rPr>
        <w:t>Celková c</w:t>
      </w:r>
      <w:r w:rsidR="0028708D" w:rsidRPr="00D46D0A">
        <w:rPr>
          <w:rFonts w:ascii="Calibri" w:hAnsi="Calibri"/>
          <w:sz w:val="22"/>
          <w:szCs w:val="22"/>
        </w:rPr>
        <w:t>ena</w:t>
      </w:r>
      <w:r>
        <w:rPr>
          <w:rFonts w:ascii="Calibri" w:hAnsi="Calibri"/>
          <w:sz w:val="22"/>
          <w:szCs w:val="22"/>
        </w:rPr>
        <w:t xml:space="preserve"> za splnění předmětu Smlouvy </w:t>
      </w:r>
      <w:r w:rsidR="0028708D" w:rsidRPr="00D46D0A">
        <w:rPr>
          <w:rFonts w:ascii="Calibri" w:hAnsi="Calibri"/>
          <w:sz w:val="22"/>
          <w:szCs w:val="22"/>
        </w:rPr>
        <w:t>(dále jen „</w:t>
      </w:r>
      <w:r w:rsidR="0028708D" w:rsidRPr="00D46D0A">
        <w:rPr>
          <w:rFonts w:ascii="Calibri" w:hAnsi="Calibri"/>
          <w:b/>
          <w:i/>
          <w:sz w:val="22"/>
          <w:szCs w:val="22"/>
        </w:rPr>
        <w:t>C</w:t>
      </w:r>
      <w:r>
        <w:rPr>
          <w:rFonts w:ascii="Calibri" w:hAnsi="Calibri"/>
          <w:b/>
          <w:i/>
          <w:sz w:val="22"/>
          <w:szCs w:val="22"/>
        </w:rPr>
        <w:t>elková cena</w:t>
      </w:r>
      <w:r w:rsidR="0028708D" w:rsidRPr="00D46D0A">
        <w:rPr>
          <w:rFonts w:ascii="Calibri" w:hAnsi="Calibri"/>
          <w:sz w:val="22"/>
          <w:szCs w:val="22"/>
        </w:rPr>
        <w:t xml:space="preserve">“) činí </w:t>
      </w:r>
      <w:r w:rsidR="00ED1166">
        <w:rPr>
          <w:rFonts w:ascii="Calibri" w:hAnsi="Calibri"/>
          <w:b/>
          <w:sz w:val="22"/>
          <w:szCs w:val="22"/>
          <w:highlight w:val="lightGray"/>
          <w:lang w:eastAsia="en-US"/>
        </w:rPr>
        <w:fldChar w:fldCharType="begin"/>
      </w:r>
      <w:r w:rsidR="00ED1166">
        <w:rPr>
          <w:rFonts w:ascii="Calibri" w:hAnsi="Calibri"/>
          <w:b/>
          <w:sz w:val="22"/>
          <w:szCs w:val="22"/>
          <w:highlight w:val="lightGray"/>
          <w:lang w:eastAsia="en-US"/>
        </w:rPr>
        <w:instrText xml:space="preserve"> MACROBUTTON  AcceptConflict "[Bude doplněno před uzařením smlouvy dle nabídky uchazeče]" </w:instrText>
      </w:r>
      <w:r w:rsidR="00ED1166">
        <w:rPr>
          <w:rFonts w:ascii="Calibri" w:hAnsi="Calibri"/>
          <w:b/>
          <w:sz w:val="22"/>
          <w:szCs w:val="22"/>
          <w:highlight w:val="lightGray"/>
          <w:lang w:eastAsia="en-US"/>
        </w:rPr>
        <w:fldChar w:fldCharType="end"/>
      </w:r>
      <w:r w:rsidR="0028708D" w:rsidRPr="00D46D0A">
        <w:rPr>
          <w:rFonts w:ascii="Calibri" w:hAnsi="Calibri"/>
          <w:b/>
          <w:i/>
          <w:sz w:val="22"/>
          <w:szCs w:val="22"/>
        </w:rPr>
        <w:t xml:space="preserve">,- </w:t>
      </w:r>
      <w:r w:rsidR="0028708D" w:rsidRPr="00D46D0A">
        <w:rPr>
          <w:rFonts w:ascii="Calibri" w:hAnsi="Calibri"/>
          <w:b/>
          <w:sz w:val="22"/>
          <w:szCs w:val="22"/>
        </w:rPr>
        <w:t>Kč bez DPH</w:t>
      </w:r>
      <w:r w:rsidR="0028708D" w:rsidRPr="00D46D0A">
        <w:rPr>
          <w:rFonts w:ascii="Calibri" w:hAnsi="Calibri"/>
          <w:sz w:val="22"/>
          <w:szCs w:val="22"/>
        </w:rPr>
        <w:t xml:space="preserve">. </w:t>
      </w:r>
      <w:r>
        <w:rPr>
          <w:rFonts w:ascii="Calibri" w:hAnsi="Calibri"/>
          <w:sz w:val="22"/>
          <w:szCs w:val="22"/>
        </w:rPr>
        <w:t>Celková cena</w:t>
      </w:r>
      <w:r w:rsidR="0028708D" w:rsidRPr="00D46D0A">
        <w:rPr>
          <w:rFonts w:ascii="Calibri" w:hAnsi="Calibri"/>
          <w:sz w:val="22"/>
          <w:szCs w:val="22"/>
        </w:rPr>
        <w:t xml:space="preserve"> je rozčleněna </w:t>
      </w:r>
      <w:r w:rsidRPr="00D46D0A">
        <w:rPr>
          <w:rFonts w:ascii="Calibri" w:hAnsi="Calibri"/>
          <w:sz w:val="22"/>
          <w:szCs w:val="22"/>
        </w:rPr>
        <w:t xml:space="preserve">dle Částí Díla a Souvisejících plnění </w:t>
      </w:r>
      <w:r>
        <w:rPr>
          <w:rFonts w:ascii="Calibri" w:hAnsi="Calibri"/>
          <w:sz w:val="22"/>
          <w:szCs w:val="22"/>
        </w:rPr>
        <w:t>v následujícím odstavci Smlouvy</w:t>
      </w:r>
      <w:r w:rsidR="0028708D" w:rsidRPr="00D46D0A">
        <w:rPr>
          <w:rFonts w:ascii="Calibri" w:hAnsi="Calibri"/>
          <w:sz w:val="22"/>
          <w:szCs w:val="22"/>
        </w:rPr>
        <w:t>.</w:t>
      </w:r>
      <w:bookmarkEnd w:id="30"/>
    </w:p>
    <w:p w14:paraId="3FB1695B" w14:textId="77777777" w:rsidR="0028708D" w:rsidRPr="00D46D0A" w:rsidRDefault="0028708D" w:rsidP="0028708D">
      <w:pPr>
        <w:ind w:left="567"/>
        <w:jc w:val="both"/>
        <w:rPr>
          <w:rFonts w:ascii="Calibri" w:hAnsi="Calibri"/>
          <w:sz w:val="22"/>
          <w:szCs w:val="22"/>
        </w:rPr>
      </w:pPr>
    </w:p>
    <w:p w14:paraId="1423AAAB" w14:textId="77777777" w:rsidR="00D46D0A" w:rsidRPr="00ED1166" w:rsidRDefault="00D46D0A" w:rsidP="0028708D">
      <w:pPr>
        <w:numPr>
          <w:ilvl w:val="0"/>
          <w:numId w:val="13"/>
        </w:numPr>
        <w:jc w:val="both"/>
        <w:rPr>
          <w:rFonts w:ascii="Calibri" w:hAnsi="Calibri"/>
          <w:sz w:val="22"/>
          <w:szCs w:val="22"/>
        </w:rPr>
      </w:pPr>
      <w:r w:rsidRPr="00ED1166">
        <w:rPr>
          <w:rFonts w:ascii="Calibri" w:hAnsi="Calibri"/>
          <w:sz w:val="22"/>
          <w:szCs w:val="22"/>
        </w:rPr>
        <w:t>Celková cena je složena z:</w:t>
      </w:r>
    </w:p>
    <w:p w14:paraId="37571719" w14:textId="7174FCD6" w:rsidR="00D46D0A" w:rsidRDefault="00D46D0A" w:rsidP="00D46D0A">
      <w:pPr>
        <w:numPr>
          <w:ilvl w:val="1"/>
          <w:numId w:val="13"/>
        </w:numPr>
        <w:jc w:val="both"/>
        <w:rPr>
          <w:rFonts w:ascii="Calibri" w:hAnsi="Calibri"/>
          <w:sz w:val="22"/>
          <w:szCs w:val="22"/>
        </w:rPr>
      </w:pPr>
      <w:bookmarkStart w:id="31" w:name="_Ref435718795"/>
      <w:bookmarkStart w:id="32" w:name="_Ref435025062"/>
      <w:r w:rsidRPr="00ED1166">
        <w:rPr>
          <w:rFonts w:ascii="Calibri" w:hAnsi="Calibri"/>
          <w:sz w:val="22"/>
          <w:szCs w:val="22"/>
        </w:rPr>
        <w:t xml:space="preserve">ceny za projektovou dokumentaci </w:t>
      </w:r>
      <w:r w:rsidR="00D34E29" w:rsidRPr="00D34E29">
        <w:rPr>
          <w:rFonts w:ascii="Calibri" w:hAnsi="Calibri"/>
          <w:b/>
          <w:bCs/>
          <w:sz w:val="22"/>
          <w:szCs w:val="22"/>
        </w:rPr>
        <w:t>„DSP“</w:t>
      </w:r>
      <w:r w:rsidR="00D34E29">
        <w:rPr>
          <w:rFonts w:ascii="Calibri" w:hAnsi="Calibri"/>
          <w:sz w:val="22"/>
          <w:szCs w:val="22"/>
        </w:rPr>
        <w:t xml:space="preserve"> </w:t>
      </w:r>
      <w:r w:rsidRPr="00ED1166">
        <w:rPr>
          <w:rFonts w:ascii="Calibri" w:hAnsi="Calibri"/>
          <w:sz w:val="22"/>
          <w:szCs w:val="22"/>
        </w:rPr>
        <w:t>a související</w:t>
      </w:r>
      <w:r w:rsidR="00891568">
        <w:rPr>
          <w:rFonts w:ascii="Calibri" w:hAnsi="Calibri"/>
          <w:sz w:val="22"/>
          <w:szCs w:val="22"/>
        </w:rPr>
        <w:t xml:space="preserve"> </w:t>
      </w:r>
      <w:r w:rsidR="00F62B4D" w:rsidRPr="00ED1166">
        <w:rPr>
          <w:rFonts w:ascii="Calibri" w:hAnsi="Calibri"/>
          <w:sz w:val="22"/>
          <w:szCs w:val="22"/>
        </w:rPr>
        <w:t>IČ</w:t>
      </w:r>
      <w:r w:rsidRPr="00ED1166">
        <w:rPr>
          <w:rFonts w:ascii="Calibri" w:hAnsi="Calibri"/>
          <w:sz w:val="22"/>
          <w:szCs w:val="22"/>
        </w:rPr>
        <w:t xml:space="preserve"> (dále jen „</w:t>
      </w:r>
      <w:r w:rsidRPr="00ED1166">
        <w:rPr>
          <w:rFonts w:ascii="Calibri" w:hAnsi="Calibri"/>
          <w:b/>
          <w:i/>
          <w:sz w:val="22"/>
          <w:szCs w:val="22"/>
        </w:rPr>
        <w:t xml:space="preserve">Cena </w:t>
      </w:r>
      <w:r w:rsidR="00980F58">
        <w:rPr>
          <w:rFonts w:ascii="Calibri" w:hAnsi="Calibri"/>
          <w:b/>
          <w:i/>
          <w:sz w:val="22"/>
          <w:szCs w:val="22"/>
        </w:rPr>
        <w:t>PD</w:t>
      </w:r>
      <w:r w:rsidRPr="00ED1166">
        <w:rPr>
          <w:rFonts w:ascii="Calibri" w:hAnsi="Calibri"/>
          <w:sz w:val="22"/>
          <w:szCs w:val="22"/>
        </w:rPr>
        <w:t>“)</w:t>
      </w:r>
      <w:r w:rsidR="00276B43" w:rsidRPr="00ED1166">
        <w:rPr>
          <w:rFonts w:ascii="Calibri" w:hAnsi="Calibri"/>
          <w:sz w:val="22"/>
          <w:szCs w:val="22"/>
        </w:rPr>
        <w:t xml:space="preserve">, která činí </w:t>
      </w:r>
      <w:r w:rsidR="00ED1166">
        <w:rPr>
          <w:rFonts w:ascii="Calibri" w:hAnsi="Calibri"/>
          <w:b/>
          <w:sz w:val="22"/>
          <w:szCs w:val="22"/>
          <w:highlight w:val="lightGray"/>
          <w:lang w:eastAsia="en-US"/>
        </w:rPr>
        <w:fldChar w:fldCharType="begin"/>
      </w:r>
      <w:r w:rsidR="00ED1166">
        <w:rPr>
          <w:rFonts w:ascii="Calibri" w:hAnsi="Calibri"/>
          <w:b/>
          <w:sz w:val="22"/>
          <w:szCs w:val="22"/>
          <w:highlight w:val="lightGray"/>
          <w:lang w:eastAsia="en-US"/>
        </w:rPr>
        <w:instrText xml:space="preserve"> MACROBUTTON  AcceptConflict "[Bude doplněno před uzařením smlouvy dle nabídky uchazeče]" </w:instrText>
      </w:r>
      <w:r w:rsidR="00ED1166">
        <w:rPr>
          <w:rFonts w:ascii="Calibri" w:hAnsi="Calibri"/>
          <w:b/>
          <w:sz w:val="22"/>
          <w:szCs w:val="22"/>
          <w:highlight w:val="lightGray"/>
          <w:lang w:eastAsia="en-US"/>
        </w:rPr>
        <w:fldChar w:fldCharType="end"/>
      </w:r>
      <w:r w:rsidR="00276B43" w:rsidRPr="00ED1166">
        <w:rPr>
          <w:rFonts w:ascii="Calibri" w:hAnsi="Calibri"/>
          <w:b/>
          <w:i/>
          <w:sz w:val="22"/>
          <w:szCs w:val="22"/>
        </w:rPr>
        <w:t xml:space="preserve">,- </w:t>
      </w:r>
      <w:r w:rsidR="00276B43" w:rsidRPr="00ED1166">
        <w:rPr>
          <w:rFonts w:ascii="Calibri" w:hAnsi="Calibri"/>
          <w:b/>
          <w:sz w:val="22"/>
          <w:szCs w:val="22"/>
        </w:rPr>
        <w:t>Kč bez DPH</w:t>
      </w:r>
      <w:r w:rsidRPr="00ED1166">
        <w:rPr>
          <w:rFonts w:ascii="Calibri" w:hAnsi="Calibri"/>
          <w:sz w:val="22"/>
          <w:szCs w:val="22"/>
        </w:rPr>
        <w:t>;</w:t>
      </w:r>
      <w:bookmarkEnd w:id="31"/>
    </w:p>
    <w:p w14:paraId="46FEF249" w14:textId="3884CED2" w:rsidR="00891568" w:rsidRDefault="00891568" w:rsidP="00891568">
      <w:pPr>
        <w:numPr>
          <w:ilvl w:val="1"/>
          <w:numId w:val="13"/>
        </w:numPr>
        <w:jc w:val="both"/>
        <w:rPr>
          <w:rFonts w:ascii="Calibri" w:hAnsi="Calibri"/>
          <w:sz w:val="22"/>
          <w:szCs w:val="22"/>
        </w:rPr>
      </w:pPr>
      <w:r w:rsidRPr="00ED1166">
        <w:rPr>
          <w:rFonts w:ascii="Calibri" w:hAnsi="Calibri"/>
          <w:sz w:val="22"/>
          <w:szCs w:val="22"/>
        </w:rPr>
        <w:t xml:space="preserve">ceny za projektovou dokumentaci </w:t>
      </w:r>
      <w:r w:rsidR="00D34E29" w:rsidRPr="00D34E29">
        <w:rPr>
          <w:rFonts w:ascii="Calibri" w:hAnsi="Calibri"/>
          <w:b/>
          <w:bCs/>
          <w:sz w:val="22"/>
          <w:szCs w:val="22"/>
        </w:rPr>
        <w:t>„DPS“</w:t>
      </w:r>
      <w:r w:rsidR="00D34E29">
        <w:rPr>
          <w:rFonts w:ascii="Calibri" w:hAnsi="Calibri"/>
          <w:sz w:val="22"/>
          <w:szCs w:val="22"/>
        </w:rPr>
        <w:t xml:space="preserve"> </w:t>
      </w:r>
      <w:r w:rsidRPr="00ED1166">
        <w:rPr>
          <w:rFonts w:ascii="Calibri" w:hAnsi="Calibri"/>
          <w:sz w:val="22"/>
          <w:szCs w:val="22"/>
        </w:rPr>
        <w:t>a související IČ (dále jen „</w:t>
      </w:r>
      <w:r w:rsidRPr="00ED1166">
        <w:rPr>
          <w:rFonts w:ascii="Calibri" w:hAnsi="Calibri"/>
          <w:b/>
          <w:i/>
          <w:sz w:val="22"/>
          <w:szCs w:val="22"/>
        </w:rPr>
        <w:t xml:space="preserve">Cena </w:t>
      </w:r>
      <w:r>
        <w:rPr>
          <w:rFonts w:ascii="Calibri" w:hAnsi="Calibri"/>
          <w:b/>
          <w:i/>
          <w:sz w:val="22"/>
          <w:szCs w:val="22"/>
        </w:rPr>
        <w:t>PD</w:t>
      </w:r>
      <w:r w:rsidRPr="00ED1166">
        <w:rPr>
          <w:rFonts w:ascii="Calibri" w:hAnsi="Calibri"/>
          <w:sz w:val="22"/>
          <w:szCs w:val="22"/>
        </w:rPr>
        <w:t xml:space="preserve">“), která činí </w:t>
      </w:r>
      <w:r>
        <w:rPr>
          <w:rFonts w:ascii="Calibri" w:hAnsi="Calibri"/>
          <w:b/>
          <w:sz w:val="22"/>
          <w:szCs w:val="22"/>
          <w:highlight w:val="lightGray"/>
          <w:lang w:eastAsia="en-US"/>
        </w:rPr>
        <w:fldChar w:fldCharType="begin"/>
      </w:r>
      <w:r>
        <w:rPr>
          <w:rFonts w:ascii="Calibri" w:hAnsi="Calibri"/>
          <w:b/>
          <w:sz w:val="22"/>
          <w:szCs w:val="22"/>
          <w:highlight w:val="lightGray"/>
          <w:lang w:eastAsia="en-US"/>
        </w:rPr>
        <w:instrText xml:space="preserve"> MACROBUTTON  AcceptConflict "[Bude doplněno před uzařením smlouvy dle nabídky uchazeče]" </w:instrText>
      </w:r>
      <w:r>
        <w:rPr>
          <w:rFonts w:ascii="Calibri" w:hAnsi="Calibri"/>
          <w:b/>
          <w:sz w:val="22"/>
          <w:szCs w:val="22"/>
          <w:highlight w:val="lightGray"/>
          <w:lang w:eastAsia="en-US"/>
        </w:rPr>
        <w:fldChar w:fldCharType="end"/>
      </w:r>
      <w:r w:rsidRPr="00ED1166">
        <w:rPr>
          <w:rFonts w:ascii="Calibri" w:hAnsi="Calibri"/>
          <w:b/>
          <w:i/>
          <w:sz w:val="22"/>
          <w:szCs w:val="22"/>
        </w:rPr>
        <w:t xml:space="preserve">,- </w:t>
      </w:r>
      <w:r w:rsidRPr="00ED1166">
        <w:rPr>
          <w:rFonts w:ascii="Calibri" w:hAnsi="Calibri"/>
          <w:b/>
          <w:sz w:val="22"/>
          <w:szCs w:val="22"/>
        </w:rPr>
        <w:t>Kč bez DPH</w:t>
      </w:r>
      <w:r w:rsidRPr="00ED1166">
        <w:rPr>
          <w:rFonts w:ascii="Calibri" w:hAnsi="Calibri"/>
          <w:sz w:val="22"/>
          <w:szCs w:val="22"/>
        </w:rPr>
        <w:t>;</w:t>
      </w:r>
    </w:p>
    <w:p w14:paraId="4BCDBCD1" w14:textId="406F09E1" w:rsidR="00F62B4D" w:rsidRDefault="00F62B4D" w:rsidP="00F62B4D">
      <w:pPr>
        <w:numPr>
          <w:ilvl w:val="1"/>
          <w:numId w:val="13"/>
        </w:numPr>
        <w:jc w:val="both"/>
        <w:rPr>
          <w:rFonts w:ascii="Calibri" w:hAnsi="Calibri"/>
          <w:sz w:val="22"/>
          <w:szCs w:val="22"/>
        </w:rPr>
      </w:pPr>
      <w:r w:rsidRPr="00ED1166">
        <w:rPr>
          <w:rFonts w:ascii="Calibri" w:hAnsi="Calibri"/>
          <w:sz w:val="22"/>
          <w:szCs w:val="22"/>
        </w:rPr>
        <w:t xml:space="preserve">ceny za </w:t>
      </w:r>
      <w:proofErr w:type="gramStart"/>
      <w:r w:rsidRPr="00ED1166">
        <w:rPr>
          <w:rFonts w:ascii="Calibri" w:hAnsi="Calibri"/>
          <w:sz w:val="22"/>
          <w:szCs w:val="22"/>
        </w:rPr>
        <w:t>IČ</w:t>
      </w:r>
      <w:r w:rsidR="009D14B6">
        <w:rPr>
          <w:rFonts w:ascii="Calibri" w:hAnsi="Calibri"/>
          <w:sz w:val="22"/>
          <w:szCs w:val="22"/>
        </w:rPr>
        <w:t xml:space="preserve"> -</w:t>
      </w:r>
      <w:r w:rsidR="004C6C5D">
        <w:rPr>
          <w:rFonts w:ascii="Calibri" w:hAnsi="Calibri"/>
          <w:sz w:val="22"/>
          <w:szCs w:val="22"/>
        </w:rPr>
        <w:t xml:space="preserve"> zabezpečení</w:t>
      </w:r>
      <w:proofErr w:type="gramEnd"/>
      <w:r w:rsidR="004C6C5D">
        <w:rPr>
          <w:rFonts w:ascii="Calibri" w:hAnsi="Calibri"/>
          <w:sz w:val="22"/>
          <w:szCs w:val="22"/>
        </w:rPr>
        <w:t xml:space="preserve"> </w:t>
      </w:r>
      <w:r w:rsidR="009D14B6">
        <w:rPr>
          <w:rFonts w:ascii="Calibri" w:hAnsi="Calibri"/>
          <w:sz w:val="22"/>
          <w:szCs w:val="22"/>
        </w:rPr>
        <w:t>povolení záměru stavby</w:t>
      </w:r>
      <w:r w:rsidRPr="00ED1166">
        <w:rPr>
          <w:rFonts w:ascii="Calibri" w:hAnsi="Calibri"/>
          <w:sz w:val="22"/>
          <w:szCs w:val="22"/>
        </w:rPr>
        <w:t xml:space="preserve"> (dále jen „</w:t>
      </w:r>
      <w:r w:rsidRPr="00ED1166">
        <w:rPr>
          <w:rFonts w:ascii="Calibri" w:hAnsi="Calibri"/>
          <w:b/>
          <w:i/>
          <w:sz w:val="22"/>
          <w:szCs w:val="22"/>
        </w:rPr>
        <w:t xml:space="preserve">Cena </w:t>
      </w:r>
      <w:r w:rsidR="001734B6">
        <w:rPr>
          <w:rFonts w:ascii="Calibri" w:hAnsi="Calibri"/>
          <w:b/>
          <w:i/>
          <w:sz w:val="22"/>
          <w:szCs w:val="22"/>
        </w:rPr>
        <w:t>IČ</w:t>
      </w:r>
      <w:r w:rsidRPr="00ED1166">
        <w:rPr>
          <w:rFonts w:ascii="Calibri" w:hAnsi="Calibri"/>
          <w:sz w:val="22"/>
          <w:szCs w:val="22"/>
        </w:rPr>
        <w:t>“)</w:t>
      </w:r>
      <w:r w:rsidR="00276B43" w:rsidRPr="00ED1166">
        <w:rPr>
          <w:rFonts w:ascii="Calibri" w:hAnsi="Calibri"/>
          <w:sz w:val="22"/>
          <w:szCs w:val="22"/>
        </w:rPr>
        <w:t xml:space="preserve">, která činí </w:t>
      </w:r>
      <w:r w:rsidR="00ED1166">
        <w:rPr>
          <w:rFonts w:ascii="Calibri" w:hAnsi="Calibri"/>
          <w:b/>
          <w:sz w:val="22"/>
          <w:szCs w:val="22"/>
          <w:highlight w:val="lightGray"/>
          <w:lang w:eastAsia="en-US"/>
        </w:rPr>
        <w:fldChar w:fldCharType="begin"/>
      </w:r>
      <w:r w:rsidR="00ED1166">
        <w:rPr>
          <w:rFonts w:ascii="Calibri" w:hAnsi="Calibri"/>
          <w:b/>
          <w:sz w:val="22"/>
          <w:szCs w:val="22"/>
          <w:highlight w:val="lightGray"/>
          <w:lang w:eastAsia="en-US"/>
        </w:rPr>
        <w:instrText xml:space="preserve"> MACROBUTTON  AcceptConflict "[Bude doplněno před uzařením smlouvy dle nabídky uchazeče]" </w:instrText>
      </w:r>
      <w:r w:rsidR="00ED1166">
        <w:rPr>
          <w:rFonts w:ascii="Calibri" w:hAnsi="Calibri"/>
          <w:b/>
          <w:sz w:val="22"/>
          <w:szCs w:val="22"/>
          <w:highlight w:val="lightGray"/>
          <w:lang w:eastAsia="en-US"/>
        </w:rPr>
        <w:fldChar w:fldCharType="end"/>
      </w:r>
      <w:r w:rsidR="00276B43" w:rsidRPr="00ED1166">
        <w:rPr>
          <w:rFonts w:ascii="Calibri" w:hAnsi="Calibri"/>
          <w:b/>
          <w:i/>
          <w:sz w:val="22"/>
          <w:szCs w:val="22"/>
        </w:rPr>
        <w:t xml:space="preserve">,- </w:t>
      </w:r>
      <w:r w:rsidR="00276B43" w:rsidRPr="00ED1166">
        <w:rPr>
          <w:rFonts w:ascii="Calibri" w:hAnsi="Calibri"/>
          <w:b/>
          <w:sz w:val="22"/>
          <w:szCs w:val="22"/>
        </w:rPr>
        <w:t>Kč bez DPH</w:t>
      </w:r>
      <w:r w:rsidRPr="00ED1166">
        <w:rPr>
          <w:rFonts w:ascii="Calibri" w:hAnsi="Calibri"/>
          <w:sz w:val="22"/>
          <w:szCs w:val="22"/>
        </w:rPr>
        <w:t>;</w:t>
      </w:r>
    </w:p>
    <w:p w14:paraId="57D6C271" w14:textId="5146A825" w:rsidR="001734B6" w:rsidRDefault="001734B6" w:rsidP="00F62B4D">
      <w:pPr>
        <w:numPr>
          <w:ilvl w:val="1"/>
          <w:numId w:val="13"/>
        </w:numPr>
        <w:jc w:val="both"/>
        <w:rPr>
          <w:rFonts w:ascii="Calibri" w:hAnsi="Calibri"/>
          <w:sz w:val="22"/>
          <w:szCs w:val="22"/>
        </w:rPr>
      </w:pPr>
      <w:r>
        <w:rPr>
          <w:rFonts w:ascii="Calibri" w:hAnsi="Calibri"/>
          <w:sz w:val="22"/>
          <w:szCs w:val="22"/>
        </w:rPr>
        <w:t xml:space="preserve">ceny za součinnost při zadávacím řízení </w:t>
      </w:r>
      <w:r w:rsidR="008825E9">
        <w:rPr>
          <w:rFonts w:ascii="Calibri" w:hAnsi="Calibri"/>
          <w:sz w:val="22"/>
          <w:szCs w:val="22"/>
        </w:rPr>
        <w:t xml:space="preserve">na zhotovitele stavebních prací </w:t>
      </w:r>
      <w:r w:rsidR="008825E9" w:rsidRPr="00ED1166">
        <w:rPr>
          <w:rFonts w:ascii="Calibri" w:hAnsi="Calibri"/>
          <w:sz w:val="22"/>
          <w:szCs w:val="22"/>
        </w:rPr>
        <w:t>(dále jen „</w:t>
      </w:r>
      <w:r w:rsidR="008825E9" w:rsidRPr="00ED1166">
        <w:rPr>
          <w:rFonts w:ascii="Calibri" w:hAnsi="Calibri"/>
          <w:b/>
          <w:i/>
          <w:sz w:val="22"/>
          <w:szCs w:val="22"/>
        </w:rPr>
        <w:t xml:space="preserve">Cena </w:t>
      </w:r>
      <w:r w:rsidR="008825E9">
        <w:rPr>
          <w:rFonts w:ascii="Calibri" w:hAnsi="Calibri"/>
          <w:b/>
          <w:i/>
          <w:sz w:val="22"/>
          <w:szCs w:val="22"/>
        </w:rPr>
        <w:t>VZ</w:t>
      </w:r>
      <w:r w:rsidR="008825E9" w:rsidRPr="00ED1166">
        <w:rPr>
          <w:rFonts w:ascii="Calibri" w:hAnsi="Calibri"/>
          <w:sz w:val="22"/>
          <w:szCs w:val="22"/>
        </w:rPr>
        <w:t xml:space="preserve">“), která činí </w:t>
      </w:r>
      <w:r w:rsidR="008825E9">
        <w:rPr>
          <w:rFonts w:ascii="Calibri" w:hAnsi="Calibri"/>
          <w:b/>
          <w:sz w:val="22"/>
          <w:szCs w:val="22"/>
          <w:highlight w:val="lightGray"/>
          <w:lang w:eastAsia="en-US"/>
        </w:rPr>
        <w:fldChar w:fldCharType="begin"/>
      </w:r>
      <w:r w:rsidR="008825E9">
        <w:rPr>
          <w:rFonts w:ascii="Calibri" w:hAnsi="Calibri"/>
          <w:b/>
          <w:sz w:val="22"/>
          <w:szCs w:val="22"/>
          <w:highlight w:val="lightGray"/>
          <w:lang w:eastAsia="en-US"/>
        </w:rPr>
        <w:instrText xml:space="preserve"> MACROBUTTON  AcceptConflict "[Bude doplněno před uzařením smlouvy dle nabídky uchazeče]" </w:instrText>
      </w:r>
      <w:r w:rsidR="008825E9">
        <w:rPr>
          <w:rFonts w:ascii="Calibri" w:hAnsi="Calibri"/>
          <w:b/>
          <w:sz w:val="22"/>
          <w:szCs w:val="22"/>
          <w:highlight w:val="lightGray"/>
          <w:lang w:eastAsia="en-US"/>
        </w:rPr>
        <w:fldChar w:fldCharType="end"/>
      </w:r>
      <w:r w:rsidR="008825E9" w:rsidRPr="00ED1166">
        <w:rPr>
          <w:rFonts w:ascii="Calibri" w:hAnsi="Calibri"/>
          <w:b/>
          <w:i/>
          <w:sz w:val="22"/>
          <w:szCs w:val="22"/>
        </w:rPr>
        <w:t xml:space="preserve">,- </w:t>
      </w:r>
      <w:r w:rsidR="008825E9" w:rsidRPr="00ED1166">
        <w:rPr>
          <w:rFonts w:ascii="Calibri" w:hAnsi="Calibri"/>
          <w:b/>
          <w:sz w:val="22"/>
          <w:szCs w:val="22"/>
        </w:rPr>
        <w:t>Kč bez DPH</w:t>
      </w:r>
      <w:r w:rsidR="008825E9" w:rsidRPr="00ED1166">
        <w:rPr>
          <w:rFonts w:ascii="Calibri" w:hAnsi="Calibri"/>
          <w:sz w:val="22"/>
          <w:szCs w:val="22"/>
        </w:rPr>
        <w:t>;</w:t>
      </w:r>
    </w:p>
    <w:p w14:paraId="44A9CB1B" w14:textId="243D0532" w:rsidR="008825E9" w:rsidRDefault="008825E9" w:rsidP="008825E9">
      <w:pPr>
        <w:numPr>
          <w:ilvl w:val="1"/>
          <w:numId w:val="13"/>
        </w:numPr>
        <w:jc w:val="both"/>
        <w:rPr>
          <w:rFonts w:ascii="Calibri" w:hAnsi="Calibri"/>
          <w:sz w:val="22"/>
          <w:szCs w:val="22"/>
        </w:rPr>
      </w:pPr>
      <w:r>
        <w:rPr>
          <w:rFonts w:ascii="Calibri" w:hAnsi="Calibri"/>
          <w:sz w:val="22"/>
          <w:szCs w:val="22"/>
        </w:rPr>
        <w:t>ceny za výkon dozoru</w:t>
      </w:r>
      <w:r w:rsidR="00D62B4F">
        <w:rPr>
          <w:rFonts w:ascii="Calibri" w:hAnsi="Calibri"/>
          <w:sz w:val="22"/>
          <w:szCs w:val="22"/>
        </w:rPr>
        <w:t xml:space="preserve"> projektanta</w:t>
      </w:r>
      <w:r>
        <w:rPr>
          <w:rFonts w:ascii="Calibri" w:hAnsi="Calibri"/>
          <w:sz w:val="22"/>
          <w:szCs w:val="22"/>
        </w:rPr>
        <w:t xml:space="preserve"> po dobu realizace stavby </w:t>
      </w:r>
      <w:r w:rsidRPr="00ED1166">
        <w:rPr>
          <w:rFonts w:ascii="Calibri" w:hAnsi="Calibri"/>
          <w:sz w:val="22"/>
          <w:szCs w:val="22"/>
        </w:rPr>
        <w:t>(dále jen „</w:t>
      </w:r>
      <w:r w:rsidRPr="00ED1166">
        <w:rPr>
          <w:rFonts w:ascii="Calibri" w:hAnsi="Calibri"/>
          <w:b/>
          <w:i/>
          <w:sz w:val="22"/>
          <w:szCs w:val="22"/>
        </w:rPr>
        <w:t xml:space="preserve">Cena </w:t>
      </w:r>
      <w:r w:rsidR="00B25858">
        <w:rPr>
          <w:rFonts w:ascii="Calibri" w:hAnsi="Calibri"/>
          <w:b/>
          <w:i/>
          <w:sz w:val="22"/>
          <w:szCs w:val="22"/>
        </w:rPr>
        <w:t>ATD</w:t>
      </w:r>
      <w:r w:rsidRPr="00ED1166">
        <w:rPr>
          <w:rFonts w:ascii="Calibri" w:hAnsi="Calibri"/>
          <w:sz w:val="22"/>
          <w:szCs w:val="22"/>
        </w:rPr>
        <w:t xml:space="preserve">“), která činí </w:t>
      </w:r>
      <w:r>
        <w:rPr>
          <w:rFonts w:ascii="Calibri" w:hAnsi="Calibri"/>
          <w:b/>
          <w:sz w:val="22"/>
          <w:szCs w:val="22"/>
          <w:highlight w:val="lightGray"/>
          <w:lang w:eastAsia="en-US"/>
        </w:rPr>
        <w:fldChar w:fldCharType="begin"/>
      </w:r>
      <w:r>
        <w:rPr>
          <w:rFonts w:ascii="Calibri" w:hAnsi="Calibri"/>
          <w:b/>
          <w:sz w:val="22"/>
          <w:szCs w:val="22"/>
          <w:highlight w:val="lightGray"/>
          <w:lang w:eastAsia="en-US"/>
        </w:rPr>
        <w:instrText xml:space="preserve"> MACROBUTTON  AcceptConflict "[Bude doplněno před uzařením smlouvy dle nabídky uchazeče]" </w:instrText>
      </w:r>
      <w:r>
        <w:rPr>
          <w:rFonts w:ascii="Calibri" w:hAnsi="Calibri"/>
          <w:b/>
          <w:sz w:val="22"/>
          <w:szCs w:val="22"/>
          <w:highlight w:val="lightGray"/>
          <w:lang w:eastAsia="en-US"/>
        </w:rPr>
        <w:fldChar w:fldCharType="end"/>
      </w:r>
      <w:r w:rsidRPr="00ED1166">
        <w:rPr>
          <w:rFonts w:ascii="Calibri" w:hAnsi="Calibri"/>
          <w:b/>
          <w:i/>
          <w:sz w:val="22"/>
          <w:szCs w:val="22"/>
        </w:rPr>
        <w:t xml:space="preserve">,- </w:t>
      </w:r>
      <w:r w:rsidRPr="00ED1166">
        <w:rPr>
          <w:rFonts w:ascii="Calibri" w:hAnsi="Calibri"/>
          <w:b/>
          <w:sz w:val="22"/>
          <w:szCs w:val="22"/>
        </w:rPr>
        <w:t>Kč bez DPH</w:t>
      </w:r>
      <w:r w:rsidRPr="00ED1166">
        <w:rPr>
          <w:rFonts w:ascii="Calibri" w:hAnsi="Calibri"/>
          <w:sz w:val="22"/>
          <w:szCs w:val="22"/>
        </w:rPr>
        <w:t>;</w:t>
      </w:r>
    </w:p>
    <w:p w14:paraId="3BD289C7" w14:textId="77777777" w:rsidR="00D46D0A" w:rsidRPr="00ED1166" w:rsidRDefault="00D46D0A" w:rsidP="00D46D0A">
      <w:pPr>
        <w:ind w:left="1134"/>
        <w:jc w:val="both"/>
        <w:rPr>
          <w:rFonts w:ascii="Calibri" w:hAnsi="Calibri"/>
          <w:sz w:val="22"/>
          <w:szCs w:val="22"/>
        </w:rPr>
      </w:pPr>
    </w:p>
    <w:bookmarkEnd w:id="32"/>
    <w:p w14:paraId="2E4981B4" w14:textId="6A6C1B40" w:rsidR="0000482C" w:rsidRPr="00ED1166" w:rsidRDefault="0000482C" w:rsidP="00F62B4D">
      <w:pPr>
        <w:ind w:left="567"/>
        <w:jc w:val="both"/>
        <w:rPr>
          <w:rFonts w:ascii="Calibri" w:hAnsi="Calibri"/>
          <w:i/>
          <w:sz w:val="22"/>
          <w:szCs w:val="22"/>
        </w:rPr>
      </w:pPr>
    </w:p>
    <w:p w14:paraId="55019182" w14:textId="677038DB" w:rsidR="00276B43" w:rsidRPr="00442E46" w:rsidRDefault="00276B43" w:rsidP="00F62B4D">
      <w:pPr>
        <w:ind w:left="567"/>
        <w:jc w:val="both"/>
        <w:rPr>
          <w:rFonts w:ascii="Calibri" w:hAnsi="Calibri"/>
          <w:i/>
          <w:sz w:val="22"/>
          <w:szCs w:val="22"/>
        </w:rPr>
      </w:pPr>
      <w:r w:rsidRPr="00ED1166">
        <w:rPr>
          <w:rFonts w:ascii="Calibri" w:hAnsi="Calibri"/>
          <w:i/>
          <w:sz w:val="22"/>
          <w:szCs w:val="22"/>
        </w:rPr>
        <w:t xml:space="preserve">Součet jednotlivých cen uvedených v odstavcích </w:t>
      </w:r>
      <w:r w:rsidR="007F08F8" w:rsidRPr="00C52574">
        <w:rPr>
          <w:rFonts w:ascii="Calibri" w:hAnsi="Calibri"/>
          <w:i/>
          <w:sz w:val="22"/>
          <w:szCs w:val="22"/>
        </w:rPr>
        <w:t>3</w:t>
      </w:r>
      <w:r w:rsidR="00B4594C" w:rsidRPr="00C52574">
        <w:rPr>
          <w:rFonts w:ascii="Calibri" w:hAnsi="Calibri"/>
          <w:i/>
          <w:sz w:val="22"/>
          <w:szCs w:val="22"/>
        </w:rPr>
        <w:t>7</w:t>
      </w:r>
      <w:r w:rsidR="007F08F8" w:rsidRPr="00C52574">
        <w:rPr>
          <w:rFonts w:ascii="Calibri" w:hAnsi="Calibri"/>
          <w:i/>
          <w:sz w:val="22"/>
          <w:szCs w:val="22"/>
        </w:rPr>
        <w:t>.</w:t>
      </w:r>
      <w:proofErr w:type="gramStart"/>
      <w:r w:rsidR="007F08F8" w:rsidRPr="00C52574">
        <w:rPr>
          <w:rFonts w:ascii="Calibri" w:hAnsi="Calibri"/>
          <w:i/>
          <w:sz w:val="22"/>
          <w:szCs w:val="22"/>
        </w:rPr>
        <w:t>1 – 3</w:t>
      </w:r>
      <w:r w:rsidR="00C52574" w:rsidRPr="00C52574">
        <w:rPr>
          <w:rFonts w:ascii="Calibri" w:hAnsi="Calibri"/>
          <w:i/>
          <w:sz w:val="22"/>
          <w:szCs w:val="22"/>
        </w:rPr>
        <w:t>7</w:t>
      </w:r>
      <w:proofErr w:type="gramEnd"/>
      <w:r w:rsidR="007F08F8" w:rsidRPr="00C52574">
        <w:rPr>
          <w:rFonts w:ascii="Calibri" w:hAnsi="Calibri"/>
          <w:i/>
          <w:sz w:val="22"/>
          <w:szCs w:val="22"/>
        </w:rPr>
        <w:t>.</w:t>
      </w:r>
      <w:r w:rsidR="00C52574" w:rsidRPr="00C52574">
        <w:rPr>
          <w:rFonts w:ascii="Calibri" w:hAnsi="Calibri"/>
          <w:i/>
          <w:sz w:val="22"/>
          <w:szCs w:val="22"/>
        </w:rPr>
        <w:t>5</w:t>
      </w:r>
      <w:r w:rsidR="007F08F8" w:rsidRPr="00C52574">
        <w:rPr>
          <w:rFonts w:ascii="Calibri" w:hAnsi="Calibri"/>
          <w:i/>
          <w:sz w:val="22"/>
          <w:szCs w:val="22"/>
        </w:rPr>
        <w:t xml:space="preserve"> </w:t>
      </w:r>
      <w:r w:rsidRPr="00C52574">
        <w:rPr>
          <w:rFonts w:ascii="Calibri" w:hAnsi="Calibri"/>
          <w:i/>
          <w:sz w:val="22"/>
          <w:szCs w:val="22"/>
        </w:rPr>
        <w:t xml:space="preserve">Smlouvy musí odpovídat Celkové ceně uvedené v odstavci </w:t>
      </w:r>
      <w:r w:rsidR="00DD6E00" w:rsidRPr="00C52574">
        <w:rPr>
          <w:rFonts w:ascii="Calibri" w:hAnsi="Calibri"/>
          <w:i/>
          <w:sz w:val="22"/>
          <w:szCs w:val="22"/>
        </w:rPr>
        <w:t>34</w:t>
      </w:r>
      <w:r w:rsidRPr="00C52574">
        <w:rPr>
          <w:rFonts w:ascii="Calibri" w:hAnsi="Calibri"/>
          <w:i/>
          <w:sz w:val="22"/>
          <w:szCs w:val="22"/>
        </w:rPr>
        <w:t xml:space="preserve"> Smlouvy.</w:t>
      </w:r>
    </w:p>
    <w:p w14:paraId="38380E21" w14:textId="77777777" w:rsidR="00D46D0A" w:rsidRPr="00D46D0A" w:rsidRDefault="00D46D0A" w:rsidP="00D46D0A">
      <w:pPr>
        <w:ind w:left="567"/>
        <w:jc w:val="both"/>
        <w:rPr>
          <w:rFonts w:ascii="Calibri" w:hAnsi="Calibri"/>
          <w:sz w:val="22"/>
          <w:szCs w:val="22"/>
        </w:rPr>
      </w:pPr>
    </w:p>
    <w:p w14:paraId="5982E306" w14:textId="77777777" w:rsidR="0028708D" w:rsidRPr="00C20F7B" w:rsidRDefault="00C20F7B" w:rsidP="0028708D">
      <w:pPr>
        <w:numPr>
          <w:ilvl w:val="0"/>
          <w:numId w:val="13"/>
        </w:numPr>
        <w:jc w:val="both"/>
        <w:rPr>
          <w:rFonts w:ascii="Calibri" w:hAnsi="Calibri"/>
          <w:sz w:val="22"/>
          <w:szCs w:val="22"/>
        </w:rPr>
      </w:pPr>
      <w:r w:rsidRPr="00C20F7B">
        <w:rPr>
          <w:rFonts w:ascii="Calibri" w:hAnsi="Calibri"/>
          <w:sz w:val="22"/>
          <w:szCs w:val="22"/>
        </w:rPr>
        <w:t xml:space="preserve">Ceny dle tohoto článku Smlouvy jsou </w:t>
      </w:r>
      <w:r w:rsidR="0028708D" w:rsidRPr="00C20F7B">
        <w:rPr>
          <w:rFonts w:ascii="Calibri" w:hAnsi="Calibri"/>
          <w:sz w:val="22"/>
          <w:szCs w:val="22"/>
        </w:rPr>
        <w:t>stanoven</w:t>
      </w:r>
      <w:r w:rsidRPr="00C20F7B">
        <w:rPr>
          <w:rFonts w:ascii="Calibri" w:hAnsi="Calibri"/>
          <w:sz w:val="22"/>
          <w:szCs w:val="22"/>
        </w:rPr>
        <w:t>y jako nejvýše přípustné a nepřekročitelné</w:t>
      </w:r>
      <w:r w:rsidR="0028708D" w:rsidRPr="00C20F7B">
        <w:rPr>
          <w:rFonts w:ascii="Calibri" w:hAnsi="Calibri"/>
          <w:sz w:val="22"/>
          <w:szCs w:val="22"/>
        </w:rPr>
        <w:t xml:space="preserve"> s výjimkami stanovenými ve Smlouvě. </w:t>
      </w:r>
      <w:r w:rsidRPr="00C20F7B">
        <w:rPr>
          <w:rFonts w:ascii="Calibri" w:hAnsi="Calibri"/>
          <w:sz w:val="22"/>
          <w:szCs w:val="22"/>
        </w:rPr>
        <w:t xml:space="preserve">Do cen dle tohoto článku Smlouvy jsou zahrnuty veškeré náklady či poplatky a další výdaje, které Zhotoviteli v průběhu plnění předmětu Smlouvy vzniknou nebo mohou vzniknout (zejména úplata za Licenci) a přiměřený zisk. </w:t>
      </w:r>
      <w:r w:rsidR="0028708D" w:rsidRPr="00C20F7B">
        <w:rPr>
          <w:rFonts w:ascii="Calibri" w:hAnsi="Calibri"/>
          <w:sz w:val="22"/>
          <w:szCs w:val="22"/>
        </w:rPr>
        <w:t xml:space="preserve">Úprava </w:t>
      </w:r>
      <w:r w:rsidRPr="00C20F7B">
        <w:rPr>
          <w:rFonts w:ascii="Calibri" w:hAnsi="Calibri"/>
          <w:sz w:val="22"/>
          <w:szCs w:val="22"/>
        </w:rPr>
        <w:t xml:space="preserve">cen </w:t>
      </w:r>
      <w:r w:rsidR="0028708D" w:rsidRPr="00C20F7B">
        <w:rPr>
          <w:rFonts w:ascii="Calibri" w:hAnsi="Calibri"/>
          <w:sz w:val="22"/>
          <w:szCs w:val="22"/>
        </w:rPr>
        <w:t>sjednan</w:t>
      </w:r>
      <w:r>
        <w:rPr>
          <w:rFonts w:ascii="Calibri" w:hAnsi="Calibri"/>
          <w:sz w:val="22"/>
          <w:szCs w:val="22"/>
        </w:rPr>
        <w:t>ých v tomto článku Smlouvy</w:t>
      </w:r>
      <w:r w:rsidR="0028708D" w:rsidRPr="00C20F7B">
        <w:rPr>
          <w:rFonts w:ascii="Calibri" w:hAnsi="Calibri"/>
          <w:sz w:val="22"/>
          <w:szCs w:val="22"/>
        </w:rPr>
        <w:t xml:space="preserve"> je přípustná pouze, je-li tak stanoveno ve Smlouvě.</w:t>
      </w:r>
    </w:p>
    <w:p w14:paraId="0D4C519F" w14:textId="77777777" w:rsidR="0028708D" w:rsidRPr="00FE4AF4" w:rsidRDefault="0028708D" w:rsidP="0028708D">
      <w:pPr>
        <w:pStyle w:val="Odstavecseseznamem"/>
        <w:ind w:left="567"/>
        <w:jc w:val="both"/>
        <w:rPr>
          <w:rFonts w:ascii="Calibri" w:hAnsi="Calibri"/>
          <w:sz w:val="22"/>
          <w:szCs w:val="22"/>
          <w:highlight w:val="red"/>
        </w:rPr>
      </w:pPr>
    </w:p>
    <w:p w14:paraId="43E3FE94" w14:textId="77777777" w:rsidR="00C20F7B" w:rsidRPr="00C20F7B" w:rsidRDefault="0028708D" w:rsidP="00C20F7B">
      <w:pPr>
        <w:numPr>
          <w:ilvl w:val="0"/>
          <w:numId w:val="13"/>
        </w:numPr>
        <w:jc w:val="both"/>
        <w:rPr>
          <w:rFonts w:ascii="Calibri" w:hAnsi="Calibri"/>
          <w:sz w:val="22"/>
          <w:szCs w:val="22"/>
        </w:rPr>
      </w:pPr>
      <w:r w:rsidRPr="00C20F7B">
        <w:rPr>
          <w:rFonts w:ascii="Calibri" w:hAnsi="Calibri"/>
          <w:sz w:val="22"/>
          <w:szCs w:val="22"/>
        </w:rPr>
        <w:t>Objednatel je povinen zaplatit Zhotoviteli a Zhotovitel je oprávněn Objednateli vyúčtovat</w:t>
      </w:r>
      <w:r w:rsidR="00C20F7B" w:rsidRPr="00C20F7B">
        <w:rPr>
          <w:rFonts w:ascii="Calibri" w:hAnsi="Calibri"/>
          <w:sz w:val="22"/>
          <w:szCs w:val="22"/>
        </w:rPr>
        <w:t xml:space="preserve"> Celkov</w:t>
      </w:r>
      <w:r w:rsidR="00C20F7B">
        <w:rPr>
          <w:rFonts w:ascii="Calibri" w:hAnsi="Calibri"/>
          <w:sz w:val="22"/>
          <w:szCs w:val="22"/>
        </w:rPr>
        <w:t>ou</w:t>
      </w:r>
      <w:r w:rsidR="0000082A">
        <w:rPr>
          <w:rFonts w:ascii="Calibri" w:hAnsi="Calibri"/>
          <w:sz w:val="22"/>
          <w:szCs w:val="22"/>
        </w:rPr>
        <w:t xml:space="preserve"> cenu</w:t>
      </w:r>
      <w:r w:rsidR="00C20F7B" w:rsidRPr="00C20F7B">
        <w:rPr>
          <w:rFonts w:ascii="Calibri" w:hAnsi="Calibri"/>
          <w:sz w:val="22"/>
          <w:szCs w:val="22"/>
        </w:rPr>
        <w:t xml:space="preserve"> pouze v případě, že </w:t>
      </w:r>
      <w:r w:rsidR="00C20F7B">
        <w:rPr>
          <w:rFonts w:ascii="Calibri" w:hAnsi="Calibri"/>
          <w:sz w:val="22"/>
          <w:szCs w:val="22"/>
        </w:rPr>
        <w:t xml:space="preserve">Zhotovitel </w:t>
      </w:r>
      <w:r w:rsidR="0000082A">
        <w:rPr>
          <w:rFonts w:ascii="Calibri" w:hAnsi="Calibri"/>
          <w:sz w:val="22"/>
          <w:szCs w:val="22"/>
        </w:rPr>
        <w:t xml:space="preserve">splní </w:t>
      </w:r>
      <w:r w:rsidR="00C20F7B" w:rsidRPr="00C20F7B">
        <w:rPr>
          <w:rFonts w:ascii="Calibri" w:hAnsi="Calibri"/>
          <w:sz w:val="22"/>
          <w:szCs w:val="22"/>
        </w:rPr>
        <w:t>předmět Smlouvy v plném rozsahu. Dojde-li v průběhu plnění předmětu Smlouvy ke zmenšení rozsahu předmětu Smlouvy a Zhotovitel tak neprovede předmět Smlouvy v celém původním rozsahu, má právo na zaplacení pouze příslušné části Celkové ceny</w:t>
      </w:r>
      <w:r w:rsidR="0000082A" w:rsidRPr="0000082A">
        <w:rPr>
          <w:rFonts w:ascii="Calibri" w:hAnsi="Calibri"/>
          <w:sz w:val="22"/>
          <w:szCs w:val="22"/>
        </w:rPr>
        <w:t>, nedohodnou-li se Smluvní strany jinak</w:t>
      </w:r>
      <w:r w:rsidR="00C20F7B" w:rsidRPr="00C20F7B">
        <w:rPr>
          <w:rFonts w:ascii="Calibri" w:hAnsi="Calibri"/>
          <w:sz w:val="22"/>
          <w:szCs w:val="22"/>
        </w:rPr>
        <w:t>.</w:t>
      </w:r>
    </w:p>
    <w:p w14:paraId="1CAA47FD" w14:textId="77777777" w:rsidR="0028708D" w:rsidRPr="00FE4AF4" w:rsidRDefault="0028708D" w:rsidP="0028708D">
      <w:pPr>
        <w:pStyle w:val="Odstavecseseznamem"/>
        <w:ind w:left="567"/>
        <w:jc w:val="both"/>
        <w:rPr>
          <w:rFonts w:ascii="Calibri" w:hAnsi="Calibri"/>
          <w:sz w:val="22"/>
          <w:szCs w:val="22"/>
          <w:highlight w:val="red"/>
        </w:rPr>
      </w:pPr>
    </w:p>
    <w:p w14:paraId="4B986EAE" w14:textId="77777777" w:rsidR="0028708D" w:rsidRPr="00C20F7B" w:rsidRDefault="0028708D" w:rsidP="0028708D">
      <w:pPr>
        <w:numPr>
          <w:ilvl w:val="0"/>
          <w:numId w:val="13"/>
        </w:numPr>
        <w:jc w:val="both"/>
        <w:rPr>
          <w:rFonts w:ascii="Calibri" w:hAnsi="Calibri"/>
          <w:sz w:val="22"/>
          <w:szCs w:val="22"/>
        </w:rPr>
      </w:pPr>
      <w:r w:rsidRPr="00C20F7B">
        <w:rPr>
          <w:rFonts w:ascii="Calibri" w:hAnsi="Calibri"/>
          <w:sz w:val="22"/>
          <w:szCs w:val="22"/>
        </w:rPr>
        <w:t>Smluvní strany se dohodly, že § 2620, § 2621 a § 2622 Občanského zákoníku a rovněž obchodní zvyklosti, jež jsou svým smyslem nebo účinky stejné nebo obdobné uvedeným ustanovením, se nepoužijí.</w:t>
      </w:r>
    </w:p>
    <w:p w14:paraId="3587586C" w14:textId="77777777" w:rsidR="0028708D" w:rsidRPr="00FE4AF4" w:rsidRDefault="0028708D" w:rsidP="00C30FB9">
      <w:pPr>
        <w:rPr>
          <w:rFonts w:ascii="Calibri" w:hAnsi="Calibri"/>
          <w:sz w:val="22"/>
          <w:szCs w:val="22"/>
          <w:highlight w:val="red"/>
        </w:rPr>
      </w:pPr>
    </w:p>
    <w:p w14:paraId="2457EE91" w14:textId="77777777" w:rsidR="0028708D" w:rsidRPr="0000082A" w:rsidRDefault="0028708D" w:rsidP="00C30FB9">
      <w:pPr>
        <w:pStyle w:val="Nadpis1"/>
        <w:rPr>
          <w:szCs w:val="22"/>
        </w:rPr>
      </w:pPr>
      <w:r w:rsidRPr="0000082A">
        <w:rPr>
          <w:szCs w:val="22"/>
        </w:rPr>
        <w:t>FAKTURACE A PLATEBNÍ PODMÍNKY</w:t>
      </w:r>
    </w:p>
    <w:p w14:paraId="5C680784" w14:textId="77777777" w:rsidR="0028708D" w:rsidRPr="0000082A" w:rsidRDefault="0028708D" w:rsidP="00C30FB9">
      <w:pPr>
        <w:pStyle w:val="Odstavecseseznamem"/>
        <w:keepNext/>
        <w:keepLines/>
        <w:ind w:left="567"/>
        <w:rPr>
          <w:rFonts w:ascii="Calibri" w:hAnsi="Calibri"/>
          <w:sz w:val="22"/>
          <w:szCs w:val="22"/>
        </w:rPr>
      </w:pPr>
    </w:p>
    <w:p w14:paraId="1DF540CD" w14:textId="77777777" w:rsidR="00752143" w:rsidRDefault="0028708D" w:rsidP="0000082A">
      <w:pPr>
        <w:keepNext/>
        <w:keepLines/>
        <w:numPr>
          <w:ilvl w:val="0"/>
          <w:numId w:val="13"/>
        </w:numPr>
        <w:jc w:val="both"/>
        <w:rPr>
          <w:rFonts w:ascii="Calibri" w:hAnsi="Calibri"/>
          <w:sz w:val="22"/>
          <w:szCs w:val="22"/>
        </w:rPr>
      </w:pPr>
      <w:r w:rsidRPr="0000082A">
        <w:rPr>
          <w:rFonts w:ascii="Calibri" w:hAnsi="Calibri"/>
          <w:sz w:val="22"/>
          <w:szCs w:val="22"/>
        </w:rPr>
        <w:t xml:space="preserve">Objednatel bude hradit Zhotoviteli </w:t>
      </w:r>
      <w:r w:rsidR="0000082A">
        <w:rPr>
          <w:rFonts w:ascii="Calibri" w:hAnsi="Calibri"/>
          <w:sz w:val="22"/>
          <w:szCs w:val="22"/>
        </w:rPr>
        <w:t>Celkovou c</w:t>
      </w:r>
      <w:r w:rsidRPr="0000082A">
        <w:rPr>
          <w:rFonts w:ascii="Calibri" w:hAnsi="Calibri"/>
          <w:sz w:val="22"/>
          <w:szCs w:val="22"/>
        </w:rPr>
        <w:t xml:space="preserve">enu průběžně na základě </w:t>
      </w:r>
      <w:proofErr w:type="gramStart"/>
      <w:r w:rsidRPr="0000082A">
        <w:rPr>
          <w:rFonts w:ascii="Calibri" w:hAnsi="Calibri"/>
          <w:sz w:val="22"/>
          <w:szCs w:val="22"/>
        </w:rPr>
        <w:t>faktur - daňových</w:t>
      </w:r>
      <w:proofErr w:type="gramEnd"/>
      <w:r w:rsidRPr="0000082A">
        <w:rPr>
          <w:rFonts w:ascii="Calibri" w:hAnsi="Calibri"/>
          <w:sz w:val="22"/>
          <w:szCs w:val="22"/>
        </w:rPr>
        <w:t xml:space="preserve"> dokladů (dále jen „</w:t>
      </w:r>
      <w:r w:rsidRPr="0000082A">
        <w:rPr>
          <w:rFonts w:ascii="Calibri" w:hAnsi="Calibri"/>
          <w:b/>
          <w:i/>
          <w:sz w:val="22"/>
          <w:szCs w:val="22"/>
        </w:rPr>
        <w:t>Faktura</w:t>
      </w:r>
      <w:r w:rsidRPr="0000082A">
        <w:rPr>
          <w:rFonts w:ascii="Calibri" w:hAnsi="Calibri"/>
          <w:sz w:val="22"/>
          <w:szCs w:val="22"/>
        </w:rPr>
        <w:t>“)</w:t>
      </w:r>
      <w:r w:rsidR="0000082A">
        <w:rPr>
          <w:rFonts w:ascii="Calibri" w:hAnsi="Calibri"/>
          <w:sz w:val="22"/>
          <w:szCs w:val="22"/>
        </w:rPr>
        <w:t xml:space="preserve"> vystavených Zhotovitelem</w:t>
      </w:r>
      <w:r w:rsidR="0004783E">
        <w:rPr>
          <w:rFonts w:ascii="Calibri" w:hAnsi="Calibri"/>
          <w:sz w:val="22"/>
          <w:szCs w:val="22"/>
        </w:rPr>
        <w:t>.</w:t>
      </w:r>
    </w:p>
    <w:p w14:paraId="64C3B6E3" w14:textId="77777777" w:rsidR="00752143" w:rsidRDefault="00752143" w:rsidP="00752143">
      <w:pPr>
        <w:keepNext/>
        <w:keepLines/>
        <w:ind w:left="567"/>
        <w:jc w:val="both"/>
        <w:rPr>
          <w:rFonts w:ascii="Calibri" w:hAnsi="Calibri"/>
          <w:sz w:val="22"/>
          <w:szCs w:val="22"/>
        </w:rPr>
      </w:pPr>
    </w:p>
    <w:p w14:paraId="434C0811" w14:textId="77777777" w:rsidR="0000082A" w:rsidRDefault="00752143" w:rsidP="0000082A">
      <w:pPr>
        <w:keepNext/>
        <w:keepLines/>
        <w:numPr>
          <w:ilvl w:val="0"/>
          <w:numId w:val="13"/>
        </w:numPr>
        <w:jc w:val="both"/>
        <w:rPr>
          <w:rFonts w:ascii="Calibri" w:hAnsi="Calibri"/>
          <w:sz w:val="22"/>
          <w:szCs w:val="22"/>
        </w:rPr>
      </w:pPr>
      <w:r>
        <w:rPr>
          <w:rFonts w:ascii="Calibri" w:hAnsi="Calibri"/>
          <w:sz w:val="22"/>
          <w:szCs w:val="22"/>
        </w:rPr>
        <w:t xml:space="preserve">Zhotovitel </w:t>
      </w:r>
      <w:r w:rsidR="0004783E">
        <w:rPr>
          <w:rFonts w:ascii="Calibri" w:hAnsi="Calibri"/>
          <w:sz w:val="22"/>
          <w:szCs w:val="22"/>
        </w:rPr>
        <w:t xml:space="preserve">je oprávněn fakturovat </w:t>
      </w:r>
      <w:r>
        <w:rPr>
          <w:rFonts w:ascii="Calibri" w:hAnsi="Calibri"/>
          <w:sz w:val="22"/>
          <w:szCs w:val="22"/>
        </w:rPr>
        <w:t xml:space="preserve">Objednateli Celkovou cenu </w:t>
      </w:r>
      <w:r w:rsidR="0000082A">
        <w:rPr>
          <w:rFonts w:ascii="Calibri" w:hAnsi="Calibri"/>
          <w:sz w:val="22"/>
          <w:szCs w:val="22"/>
        </w:rPr>
        <w:t>následujícím způsobem:</w:t>
      </w:r>
    </w:p>
    <w:p w14:paraId="56DE59B4" w14:textId="3314550E" w:rsidR="0000082A" w:rsidRPr="00DB53FA" w:rsidRDefault="0000082A" w:rsidP="0000082A">
      <w:pPr>
        <w:keepNext/>
        <w:keepLines/>
        <w:numPr>
          <w:ilvl w:val="1"/>
          <w:numId w:val="13"/>
        </w:numPr>
        <w:jc w:val="both"/>
        <w:rPr>
          <w:rFonts w:ascii="Calibri" w:hAnsi="Calibri"/>
          <w:sz w:val="22"/>
          <w:szCs w:val="22"/>
        </w:rPr>
      </w:pPr>
      <w:r w:rsidRPr="00DB53FA">
        <w:rPr>
          <w:rFonts w:ascii="Calibri" w:hAnsi="Calibri"/>
          <w:sz w:val="22"/>
          <w:szCs w:val="22"/>
        </w:rPr>
        <w:t xml:space="preserve">první část Ceny </w:t>
      </w:r>
      <w:r w:rsidR="00227271" w:rsidRPr="00DB53FA">
        <w:rPr>
          <w:rFonts w:ascii="Calibri" w:hAnsi="Calibri"/>
          <w:sz w:val="22"/>
          <w:szCs w:val="22"/>
        </w:rPr>
        <w:t>DSP</w:t>
      </w:r>
      <w:r w:rsidR="00135F1F" w:rsidRPr="00DB53FA">
        <w:rPr>
          <w:rFonts w:ascii="Calibri" w:hAnsi="Calibri"/>
          <w:sz w:val="22"/>
          <w:szCs w:val="22"/>
        </w:rPr>
        <w:t xml:space="preserve"> + DPS</w:t>
      </w:r>
      <w:r w:rsidR="00980F58" w:rsidRPr="00DB53FA">
        <w:rPr>
          <w:rFonts w:ascii="Calibri" w:hAnsi="Calibri"/>
          <w:sz w:val="22"/>
          <w:szCs w:val="22"/>
        </w:rPr>
        <w:t xml:space="preserve"> +</w:t>
      </w:r>
      <w:r w:rsidR="00B25858" w:rsidRPr="00DB53FA">
        <w:rPr>
          <w:rFonts w:ascii="Calibri" w:hAnsi="Calibri"/>
          <w:sz w:val="22"/>
          <w:szCs w:val="22"/>
        </w:rPr>
        <w:t xml:space="preserve"> IČ</w:t>
      </w:r>
      <w:r w:rsidRPr="00DB53FA">
        <w:rPr>
          <w:rFonts w:ascii="Calibri" w:hAnsi="Calibri"/>
          <w:sz w:val="22"/>
          <w:szCs w:val="22"/>
        </w:rPr>
        <w:t xml:space="preserve"> ve výši </w:t>
      </w:r>
      <w:r w:rsidR="00ED1166" w:rsidRPr="00DB53FA">
        <w:rPr>
          <w:rFonts w:ascii="Calibri" w:hAnsi="Calibri"/>
          <w:sz w:val="22"/>
          <w:szCs w:val="22"/>
        </w:rPr>
        <w:t>70</w:t>
      </w:r>
      <w:r w:rsidR="00752143" w:rsidRPr="00DB53FA">
        <w:rPr>
          <w:rFonts w:ascii="Calibri" w:hAnsi="Calibri"/>
          <w:sz w:val="22"/>
          <w:szCs w:val="22"/>
        </w:rPr>
        <w:t xml:space="preserve"> </w:t>
      </w:r>
      <w:r w:rsidRPr="00DB53FA">
        <w:rPr>
          <w:rFonts w:ascii="Calibri" w:hAnsi="Calibri"/>
          <w:sz w:val="22"/>
          <w:szCs w:val="22"/>
        </w:rPr>
        <w:t xml:space="preserve">% </w:t>
      </w:r>
      <w:r w:rsidR="008F7993" w:rsidRPr="00DB53FA">
        <w:rPr>
          <w:rFonts w:ascii="Calibri" w:hAnsi="Calibri"/>
          <w:sz w:val="22"/>
          <w:szCs w:val="22"/>
        </w:rPr>
        <w:t xml:space="preserve">z </w:t>
      </w:r>
      <w:r w:rsidRPr="00DB53FA">
        <w:rPr>
          <w:rFonts w:ascii="Calibri" w:hAnsi="Calibri"/>
          <w:sz w:val="22"/>
          <w:szCs w:val="22"/>
        </w:rPr>
        <w:t xml:space="preserve">Ceny </w:t>
      </w:r>
      <w:r w:rsidR="00135F1F" w:rsidRPr="00DB53FA">
        <w:rPr>
          <w:rFonts w:ascii="Calibri" w:hAnsi="Calibri"/>
          <w:sz w:val="22"/>
          <w:szCs w:val="22"/>
        </w:rPr>
        <w:t>DSP + DPS</w:t>
      </w:r>
      <w:r w:rsidRPr="00DB53FA">
        <w:rPr>
          <w:rFonts w:ascii="Calibri" w:hAnsi="Calibri"/>
          <w:sz w:val="22"/>
          <w:szCs w:val="22"/>
        </w:rPr>
        <w:t xml:space="preserve"> po protokolárním</w:t>
      </w:r>
      <w:r w:rsidR="00752143" w:rsidRPr="00DB53FA">
        <w:rPr>
          <w:rFonts w:ascii="Calibri" w:hAnsi="Calibri"/>
          <w:sz w:val="22"/>
          <w:szCs w:val="22"/>
        </w:rPr>
        <w:t xml:space="preserve"> předání </w:t>
      </w:r>
      <w:r w:rsidR="005A4B6F" w:rsidRPr="00DB53FA">
        <w:rPr>
          <w:rFonts w:ascii="Calibri" w:hAnsi="Calibri"/>
          <w:sz w:val="22"/>
          <w:szCs w:val="22"/>
        </w:rPr>
        <w:t xml:space="preserve">a převzetí </w:t>
      </w:r>
      <w:r w:rsidR="00CF7C8F" w:rsidRPr="00DB53FA">
        <w:rPr>
          <w:rFonts w:ascii="Calibri" w:hAnsi="Calibri"/>
          <w:sz w:val="22"/>
          <w:szCs w:val="22"/>
        </w:rPr>
        <w:t xml:space="preserve">Objednatelem </w:t>
      </w:r>
      <w:r w:rsidR="00752143" w:rsidRPr="00DB53FA">
        <w:rPr>
          <w:rFonts w:ascii="Calibri" w:hAnsi="Calibri"/>
          <w:sz w:val="22"/>
          <w:szCs w:val="22"/>
        </w:rPr>
        <w:t xml:space="preserve">odsouhlasené </w:t>
      </w:r>
      <w:r w:rsidR="00980F58" w:rsidRPr="00DB53FA">
        <w:rPr>
          <w:rFonts w:ascii="Calibri" w:hAnsi="Calibri"/>
          <w:sz w:val="22"/>
          <w:szCs w:val="22"/>
        </w:rPr>
        <w:t>PD</w:t>
      </w:r>
      <w:r w:rsidR="00752143" w:rsidRPr="00DB53FA">
        <w:rPr>
          <w:rFonts w:ascii="Calibri" w:hAnsi="Calibri"/>
          <w:sz w:val="22"/>
          <w:szCs w:val="22"/>
        </w:rPr>
        <w:t xml:space="preserve"> Objednateli;</w:t>
      </w:r>
    </w:p>
    <w:p w14:paraId="2B242CF4" w14:textId="5B9FE992" w:rsidR="00752143" w:rsidRPr="00DB53FA" w:rsidRDefault="00752143" w:rsidP="00752143">
      <w:pPr>
        <w:keepNext/>
        <w:keepLines/>
        <w:numPr>
          <w:ilvl w:val="1"/>
          <w:numId w:val="13"/>
        </w:numPr>
        <w:jc w:val="both"/>
        <w:rPr>
          <w:rFonts w:ascii="Calibri" w:hAnsi="Calibri"/>
          <w:sz w:val="22"/>
          <w:szCs w:val="22"/>
        </w:rPr>
      </w:pPr>
      <w:r w:rsidRPr="00DB53FA">
        <w:rPr>
          <w:rFonts w:ascii="Calibri" w:hAnsi="Calibri"/>
          <w:sz w:val="22"/>
          <w:szCs w:val="22"/>
        </w:rPr>
        <w:t xml:space="preserve">zbývající část Ceny </w:t>
      </w:r>
      <w:r w:rsidR="00980F58" w:rsidRPr="00DB53FA">
        <w:rPr>
          <w:rFonts w:ascii="Calibri" w:hAnsi="Calibri"/>
          <w:sz w:val="22"/>
          <w:szCs w:val="22"/>
        </w:rPr>
        <w:t>PD</w:t>
      </w:r>
      <w:r w:rsidR="00B25858" w:rsidRPr="00DB53FA">
        <w:rPr>
          <w:rFonts w:ascii="Calibri" w:hAnsi="Calibri"/>
          <w:sz w:val="22"/>
          <w:szCs w:val="22"/>
        </w:rPr>
        <w:t xml:space="preserve"> + IČ</w:t>
      </w:r>
      <w:r w:rsidRPr="00DB53FA">
        <w:rPr>
          <w:rFonts w:ascii="Calibri" w:hAnsi="Calibri"/>
          <w:sz w:val="22"/>
          <w:szCs w:val="22"/>
        </w:rPr>
        <w:t xml:space="preserve"> ve výši </w:t>
      </w:r>
      <w:r w:rsidR="00ED1166" w:rsidRPr="00DB53FA">
        <w:rPr>
          <w:rFonts w:ascii="Calibri" w:hAnsi="Calibri"/>
          <w:sz w:val="22"/>
          <w:szCs w:val="22"/>
        </w:rPr>
        <w:t>30</w:t>
      </w:r>
      <w:r w:rsidRPr="00DB53FA">
        <w:rPr>
          <w:rFonts w:ascii="Calibri" w:hAnsi="Calibri"/>
          <w:sz w:val="22"/>
          <w:szCs w:val="22"/>
        </w:rPr>
        <w:t xml:space="preserve"> % </w:t>
      </w:r>
      <w:r w:rsidR="008F7993" w:rsidRPr="00DB53FA">
        <w:rPr>
          <w:rFonts w:ascii="Calibri" w:hAnsi="Calibri"/>
          <w:sz w:val="22"/>
          <w:szCs w:val="22"/>
        </w:rPr>
        <w:t xml:space="preserve">z </w:t>
      </w:r>
      <w:r w:rsidRPr="00DB53FA">
        <w:rPr>
          <w:rFonts w:ascii="Calibri" w:hAnsi="Calibri"/>
          <w:sz w:val="22"/>
          <w:szCs w:val="22"/>
        </w:rPr>
        <w:t xml:space="preserve">Ceny </w:t>
      </w:r>
      <w:r w:rsidR="00980F58" w:rsidRPr="00DB53FA">
        <w:rPr>
          <w:rFonts w:ascii="Calibri" w:hAnsi="Calibri"/>
          <w:sz w:val="22"/>
          <w:szCs w:val="22"/>
        </w:rPr>
        <w:t>PD</w:t>
      </w:r>
      <w:r w:rsidRPr="00DB53FA">
        <w:rPr>
          <w:rFonts w:ascii="Calibri" w:hAnsi="Calibri"/>
          <w:sz w:val="22"/>
          <w:szCs w:val="22"/>
        </w:rPr>
        <w:t xml:space="preserve"> po nabytí právní moci </w:t>
      </w:r>
      <w:r w:rsidR="00980F58" w:rsidRPr="00DB53FA">
        <w:rPr>
          <w:rFonts w:ascii="Calibri" w:hAnsi="Calibri"/>
          <w:sz w:val="22"/>
          <w:szCs w:val="22"/>
        </w:rPr>
        <w:t>povolení záměru stavby</w:t>
      </w:r>
      <w:r w:rsidR="005A4B6F" w:rsidRPr="00DB53FA">
        <w:rPr>
          <w:rFonts w:ascii="Calibri" w:hAnsi="Calibri"/>
          <w:sz w:val="22"/>
          <w:szCs w:val="22"/>
        </w:rPr>
        <w:t>, či jiného správního aktu s obdobnými účinky</w:t>
      </w:r>
      <w:r w:rsidRPr="00DB53FA">
        <w:rPr>
          <w:rFonts w:ascii="Calibri" w:hAnsi="Calibri"/>
          <w:sz w:val="22"/>
          <w:szCs w:val="22"/>
        </w:rPr>
        <w:t>;</w:t>
      </w:r>
    </w:p>
    <w:p w14:paraId="29B8D987" w14:textId="61CD2D4A" w:rsidR="00752143" w:rsidRPr="00DB53FA" w:rsidRDefault="00B25858" w:rsidP="00752143">
      <w:pPr>
        <w:keepNext/>
        <w:keepLines/>
        <w:numPr>
          <w:ilvl w:val="1"/>
          <w:numId w:val="13"/>
        </w:numPr>
        <w:jc w:val="both"/>
        <w:rPr>
          <w:rFonts w:ascii="Calibri" w:hAnsi="Calibri"/>
          <w:sz w:val="22"/>
          <w:szCs w:val="22"/>
        </w:rPr>
      </w:pPr>
      <w:r w:rsidRPr="00DB53FA">
        <w:rPr>
          <w:rFonts w:ascii="Calibri" w:hAnsi="Calibri"/>
          <w:sz w:val="22"/>
          <w:szCs w:val="22"/>
        </w:rPr>
        <w:t>cen</w:t>
      </w:r>
      <w:r w:rsidR="0018073B" w:rsidRPr="00DB53FA">
        <w:rPr>
          <w:rFonts w:ascii="Calibri" w:hAnsi="Calibri"/>
          <w:sz w:val="22"/>
          <w:szCs w:val="22"/>
        </w:rPr>
        <w:t>a</w:t>
      </w:r>
      <w:r w:rsidRPr="00DB53FA">
        <w:rPr>
          <w:rFonts w:ascii="Calibri" w:hAnsi="Calibri"/>
          <w:sz w:val="22"/>
          <w:szCs w:val="22"/>
        </w:rPr>
        <w:t xml:space="preserve"> za součinnost při zadávacím řízení na zhotovitele stavebních prací (dále jen „</w:t>
      </w:r>
      <w:r w:rsidRPr="00DB53FA">
        <w:rPr>
          <w:rFonts w:ascii="Calibri" w:hAnsi="Calibri"/>
          <w:b/>
          <w:i/>
          <w:sz w:val="22"/>
          <w:szCs w:val="22"/>
        </w:rPr>
        <w:t>Cena VZ</w:t>
      </w:r>
      <w:r w:rsidRPr="00DB53FA">
        <w:rPr>
          <w:rFonts w:ascii="Calibri" w:hAnsi="Calibri"/>
          <w:sz w:val="22"/>
          <w:szCs w:val="22"/>
        </w:rPr>
        <w:t>“)</w:t>
      </w:r>
      <w:r w:rsidR="0018073B" w:rsidRPr="00DB53FA">
        <w:rPr>
          <w:rFonts w:ascii="Calibri" w:hAnsi="Calibri"/>
          <w:sz w:val="22"/>
          <w:szCs w:val="22"/>
        </w:rPr>
        <w:t xml:space="preserve"> po nabytí účinnosti smlouvy o dílo se zhotovitelem stavby</w:t>
      </w:r>
      <w:r w:rsidR="00752143" w:rsidRPr="00DB53FA">
        <w:rPr>
          <w:rFonts w:ascii="Calibri" w:hAnsi="Calibri"/>
          <w:sz w:val="22"/>
          <w:szCs w:val="22"/>
        </w:rPr>
        <w:t>;</w:t>
      </w:r>
    </w:p>
    <w:p w14:paraId="337DE41D" w14:textId="794102A9" w:rsidR="00752143" w:rsidRPr="00DB53FA" w:rsidRDefault="0018073B" w:rsidP="00752143">
      <w:pPr>
        <w:keepNext/>
        <w:keepLines/>
        <w:numPr>
          <w:ilvl w:val="1"/>
          <w:numId w:val="13"/>
        </w:numPr>
        <w:jc w:val="both"/>
        <w:rPr>
          <w:rFonts w:ascii="Calibri" w:hAnsi="Calibri"/>
          <w:sz w:val="22"/>
          <w:szCs w:val="22"/>
        </w:rPr>
      </w:pPr>
      <w:r w:rsidRPr="00DB53FA">
        <w:rPr>
          <w:rFonts w:ascii="Calibri" w:hAnsi="Calibri"/>
          <w:sz w:val="22"/>
          <w:szCs w:val="22"/>
        </w:rPr>
        <w:t xml:space="preserve">cena za výkon </w:t>
      </w:r>
      <w:r w:rsidR="00D62B4F" w:rsidRPr="00DB53FA">
        <w:rPr>
          <w:rFonts w:ascii="Calibri" w:hAnsi="Calibri"/>
          <w:sz w:val="22"/>
          <w:szCs w:val="22"/>
        </w:rPr>
        <w:t>dozoru projektanta</w:t>
      </w:r>
      <w:r w:rsidRPr="00DB53FA">
        <w:rPr>
          <w:rFonts w:ascii="Calibri" w:hAnsi="Calibri"/>
          <w:sz w:val="22"/>
          <w:szCs w:val="22"/>
        </w:rPr>
        <w:t xml:space="preserve"> po dobu realizace stavby (dále jen „</w:t>
      </w:r>
      <w:r w:rsidRPr="00DB53FA">
        <w:rPr>
          <w:rFonts w:ascii="Calibri" w:hAnsi="Calibri"/>
          <w:b/>
          <w:i/>
          <w:sz w:val="22"/>
          <w:szCs w:val="22"/>
        </w:rPr>
        <w:t>Cena ATD</w:t>
      </w:r>
      <w:r w:rsidRPr="00DB53FA">
        <w:rPr>
          <w:rFonts w:ascii="Calibri" w:hAnsi="Calibri"/>
          <w:sz w:val="22"/>
          <w:szCs w:val="22"/>
        </w:rPr>
        <w:t>“)</w:t>
      </w:r>
      <w:r w:rsidR="00033C5F" w:rsidRPr="00DB53FA">
        <w:rPr>
          <w:rFonts w:ascii="Calibri" w:hAnsi="Calibri"/>
          <w:sz w:val="22"/>
          <w:szCs w:val="22"/>
        </w:rPr>
        <w:t xml:space="preserve"> </w:t>
      </w:r>
      <w:r w:rsidR="00752143" w:rsidRPr="00DB53FA">
        <w:rPr>
          <w:rFonts w:ascii="Calibri" w:hAnsi="Calibri"/>
          <w:sz w:val="22"/>
          <w:szCs w:val="22"/>
        </w:rPr>
        <w:t xml:space="preserve">po </w:t>
      </w:r>
      <w:r w:rsidR="005A4B6F" w:rsidRPr="00DB53FA">
        <w:rPr>
          <w:rFonts w:ascii="Calibri" w:hAnsi="Calibri"/>
          <w:sz w:val="22"/>
          <w:szCs w:val="22"/>
        </w:rPr>
        <w:t>vydání</w:t>
      </w:r>
      <w:r w:rsidR="00752143" w:rsidRPr="00DB53FA">
        <w:rPr>
          <w:rFonts w:ascii="Calibri" w:hAnsi="Calibri"/>
          <w:sz w:val="22"/>
          <w:szCs w:val="22"/>
        </w:rPr>
        <w:t xml:space="preserve"> kolaudačního souhlasu pro Stavbu</w:t>
      </w:r>
      <w:r w:rsidR="0004783E" w:rsidRPr="00DB53FA">
        <w:rPr>
          <w:rFonts w:ascii="Calibri" w:hAnsi="Calibri"/>
          <w:sz w:val="22"/>
          <w:szCs w:val="22"/>
        </w:rPr>
        <w:t xml:space="preserve">, či </w:t>
      </w:r>
      <w:r w:rsidR="005A4B6F" w:rsidRPr="00DB53FA">
        <w:rPr>
          <w:rFonts w:ascii="Calibri" w:hAnsi="Calibri"/>
          <w:sz w:val="22"/>
          <w:szCs w:val="22"/>
        </w:rPr>
        <w:t xml:space="preserve">jiného </w:t>
      </w:r>
      <w:r w:rsidR="0004783E" w:rsidRPr="00DB53FA">
        <w:rPr>
          <w:rFonts w:ascii="Calibri" w:hAnsi="Calibri"/>
          <w:sz w:val="22"/>
          <w:szCs w:val="22"/>
        </w:rPr>
        <w:t>správního aktu</w:t>
      </w:r>
      <w:r w:rsidR="005A4B6F" w:rsidRPr="00DB53FA">
        <w:rPr>
          <w:rFonts w:ascii="Calibri" w:hAnsi="Calibri"/>
          <w:sz w:val="22"/>
          <w:szCs w:val="22"/>
        </w:rPr>
        <w:t xml:space="preserve"> s obdobnými účinky</w:t>
      </w:r>
      <w:r w:rsidR="00752143" w:rsidRPr="00DB53FA">
        <w:rPr>
          <w:rFonts w:ascii="Calibri" w:hAnsi="Calibri"/>
          <w:sz w:val="22"/>
          <w:szCs w:val="22"/>
        </w:rPr>
        <w:t>;</w:t>
      </w:r>
    </w:p>
    <w:p w14:paraId="321966DE" w14:textId="77777777" w:rsidR="0028708D" w:rsidRPr="00FE4AF4" w:rsidRDefault="0028708D" w:rsidP="0028708D">
      <w:pPr>
        <w:ind w:left="567"/>
        <w:jc w:val="both"/>
        <w:rPr>
          <w:rFonts w:ascii="Calibri" w:hAnsi="Calibri"/>
          <w:sz w:val="22"/>
          <w:szCs w:val="22"/>
          <w:highlight w:val="red"/>
        </w:rPr>
      </w:pPr>
    </w:p>
    <w:p w14:paraId="138C334F" w14:textId="77777777" w:rsidR="0028708D" w:rsidRPr="0004290C" w:rsidRDefault="0028708D" w:rsidP="0028708D">
      <w:pPr>
        <w:numPr>
          <w:ilvl w:val="0"/>
          <w:numId w:val="13"/>
        </w:numPr>
        <w:jc w:val="both"/>
        <w:rPr>
          <w:rFonts w:ascii="Calibri" w:hAnsi="Calibri"/>
          <w:sz w:val="22"/>
          <w:szCs w:val="22"/>
        </w:rPr>
      </w:pPr>
      <w:r w:rsidRPr="0004290C">
        <w:rPr>
          <w:rFonts w:ascii="Calibri" w:hAnsi="Calibri"/>
          <w:sz w:val="22"/>
          <w:szCs w:val="22"/>
        </w:rPr>
        <w:t xml:space="preserve">Faktura vystavená Zhotovitelem musí splňovat náležitosti daňového dokladu dle </w:t>
      </w:r>
      <w:proofErr w:type="spellStart"/>
      <w:r w:rsidR="001051DB" w:rsidRPr="0004290C">
        <w:rPr>
          <w:rFonts w:ascii="Calibri" w:hAnsi="Calibri"/>
          <w:sz w:val="22"/>
          <w:szCs w:val="22"/>
        </w:rPr>
        <w:t>ZoDPH</w:t>
      </w:r>
      <w:proofErr w:type="spellEnd"/>
      <w:r w:rsidRPr="0004290C">
        <w:rPr>
          <w:rFonts w:ascii="Calibri" w:hAnsi="Calibri"/>
          <w:sz w:val="22"/>
          <w:szCs w:val="22"/>
        </w:rPr>
        <w:t xml:space="preserve">, v případě, že Zhotovitel není plátcem DPH, musí Faktura splňovat náležitosti účetního dokladu dle zákona č. 563/1991 Sb., o účetnictví, ve znění pozdějších předpisů. Faktura musí vždy splňovat náležitosti stanovené </w:t>
      </w:r>
      <w:r w:rsidR="00CF7C8F">
        <w:rPr>
          <w:rFonts w:ascii="Calibri" w:hAnsi="Calibri"/>
          <w:sz w:val="22"/>
          <w:szCs w:val="22"/>
        </w:rPr>
        <w:t xml:space="preserve">v </w:t>
      </w:r>
      <w:r w:rsidRPr="0004290C">
        <w:rPr>
          <w:rFonts w:ascii="Calibri" w:hAnsi="Calibri"/>
          <w:sz w:val="22"/>
          <w:szCs w:val="22"/>
        </w:rPr>
        <w:t xml:space="preserve">§ 435 Občanského zákoníku. </w:t>
      </w:r>
    </w:p>
    <w:p w14:paraId="04991D51" w14:textId="77777777" w:rsidR="0028708D" w:rsidRPr="0004290C" w:rsidRDefault="0028708D" w:rsidP="0028708D">
      <w:pPr>
        <w:ind w:left="567"/>
        <w:jc w:val="both"/>
        <w:rPr>
          <w:rFonts w:ascii="Calibri" w:hAnsi="Calibri"/>
          <w:sz w:val="22"/>
          <w:szCs w:val="22"/>
        </w:rPr>
      </w:pPr>
    </w:p>
    <w:p w14:paraId="01066813" w14:textId="77777777" w:rsidR="001051DB" w:rsidRPr="0004290C" w:rsidRDefault="001051DB" w:rsidP="001051DB">
      <w:pPr>
        <w:numPr>
          <w:ilvl w:val="0"/>
          <w:numId w:val="13"/>
        </w:numPr>
        <w:jc w:val="both"/>
        <w:rPr>
          <w:rFonts w:ascii="Calibri" w:hAnsi="Calibri"/>
          <w:sz w:val="22"/>
          <w:szCs w:val="22"/>
        </w:rPr>
      </w:pPr>
      <w:r w:rsidRPr="0004290C">
        <w:rPr>
          <w:rFonts w:ascii="Calibri" w:hAnsi="Calibri"/>
          <w:sz w:val="22"/>
          <w:szCs w:val="22"/>
        </w:rPr>
        <w:t xml:space="preserve">Je-li Zhotovitel povinen dle </w:t>
      </w:r>
      <w:proofErr w:type="spellStart"/>
      <w:r w:rsidRPr="0004290C">
        <w:rPr>
          <w:rFonts w:ascii="Calibri" w:hAnsi="Calibri"/>
          <w:sz w:val="22"/>
          <w:szCs w:val="22"/>
        </w:rPr>
        <w:t>ZoDPH</w:t>
      </w:r>
      <w:proofErr w:type="spellEnd"/>
      <w:r w:rsidRPr="0004290C">
        <w:rPr>
          <w:rFonts w:ascii="Calibri" w:hAnsi="Calibri"/>
          <w:sz w:val="22"/>
          <w:szCs w:val="22"/>
        </w:rPr>
        <w:t xml:space="preserve"> uhradit v souvislosti s poskytováním plnění dle Smlouvy DPH, je Objednatel povinen Zhotoviteli takovou DPH uhradit vedle </w:t>
      </w:r>
      <w:r w:rsidR="00400B35">
        <w:rPr>
          <w:rFonts w:ascii="Calibri" w:hAnsi="Calibri"/>
          <w:sz w:val="22"/>
          <w:szCs w:val="22"/>
        </w:rPr>
        <w:t>cen</w:t>
      </w:r>
      <w:r w:rsidR="00400B35" w:rsidRPr="00400B35">
        <w:rPr>
          <w:rFonts w:ascii="Calibri" w:hAnsi="Calibri"/>
          <w:sz w:val="22"/>
          <w:szCs w:val="22"/>
        </w:rPr>
        <w:t xml:space="preserve"> </w:t>
      </w:r>
      <w:r w:rsidR="00400B35" w:rsidRPr="00C20F7B">
        <w:rPr>
          <w:rFonts w:ascii="Calibri" w:hAnsi="Calibri"/>
          <w:sz w:val="22"/>
          <w:szCs w:val="22"/>
        </w:rPr>
        <w:t>sjednan</w:t>
      </w:r>
      <w:r w:rsidR="00400B35">
        <w:rPr>
          <w:rFonts w:ascii="Calibri" w:hAnsi="Calibri"/>
          <w:sz w:val="22"/>
          <w:szCs w:val="22"/>
        </w:rPr>
        <w:t xml:space="preserve">ých v článku </w:t>
      </w:r>
      <w:r w:rsidR="00A10F48">
        <w:rPr>
          <w:rFonts w:ascii="Calibri" w:hAnsi="Calibri"/>
          <w:sz w:val="22"/>
          <w:szCs w:val="22"/>
        </w:rPr>
        <w:fldChar w:fldCharType="begin"/>
      </w:r>
      <w:r w:rsidR="00400B35">
        <w:rPr>
          <w:rFonts w:ascii="Calibri" w:hAnsi="Calibri"/>
          <w:sz w:val="22"/>
          <w:szCs w:val="22"/>
        </w:rPr>
        <w:instrText xml:space="preserve"> REF _Ref435627217 \n \h </w:instrText>
      </w:r>
      <w:r w:rsidR="00A10F48">
        <w:rPr>
          <w:rFonts w:ascii="Calibri" w:hAnsi="Calibri"/>
          <w:sz w:val="22"/>
          <w:szCs w:val="22"/>
        </w:rPr>
      </w:r>
      <w:r w:rsidR="00A10F48">
        <w:rPr>
          <w:rFonts w:ascii="Calibri" w:hAnsi="Calibri"/>
          <w:sz w:val="22"/>
          <w:szCs w:val="22"/>
        </w:rPr>
        <w:fldChar w:fldCharType="separate"/>
      </w:r>
      <w:r w:rsidR="00761404">
        <w:rPr>
          <w:rFonts w:ascii="Calibri" w:hAnsi="Calibri"/>
          <w:sz w:val="22"/>
          <w:szCs w:val="22"/>
        </w:rPr>
        <w:t>XII</w:t>
      </w:r>
      <w:r w:rsidR="00A10F48">
        <w:rPr>
          <w:rFonts w:ascii="Calibri" w:hAnsi="Calibri"/>
          <w:sz w:val="22"/>
          <w:szCs w:val="22"/>
        </w:rPr>
        <w:fldChar w:fldCharType="end"/>
      </w:r>
      <w:r w:rsidR="00400B35">
        <w:rPr>
          <w:rFonts w:ascii="Calibri" w:hAnsi="Calibri"/>
          <w:sz w:val="22"/>
          <w:szCs w:val="22"/>
        </w:rPr>
        <w:t xml:space="preserve"> Smlouvy</w:t>
      </w:r>
      <w:r w:rsidRPr="0004290C">
        <w:rPr>
          <w:rFonts w:ascii="Calibri" w:hAnsi="Calibri"/>
          <w:sz w:val="22"/>
          <w:szCs w:val="22"/>
        </w:rPr>
        <w:t>. Zhotovitel odpovídá za to, že sazba DPH bude ve vztahu ke všem plněním poskytovaným na základě Smlouvy stanovena v souladu s právními předpisy platnými a účinnými k okamžiku uskutečnění zdanitelného plnění.</w:t>
      </w:r>
    </w:p>
    <w:p w14:paraId="6DD3447E" w14:textId="77777777" w:rsidR="001051DB" w:rsidRPr="0004290C" w:rsidRDefault="001051DB" w:rsidP="001051DB">
      <w:pPr>
        <w:ind w:left="567"/>
        <w:jc w:val="both"/>
        <w:rPr>
          <w:rFonts w:ascii="Calibri" w:hAnsi="Calibri"/>
          <w:sz w:val="22"/>
          <w:szCs w:val="22"/>
        </w:rPr>
      </w:pPr>
    </w:p>
    <w:p w14:paraId="5CF77A54" w14:textId="77777777" w:rsidR="0028708D" w:rsidRPr="0004290C" w:rsidRDefault="0028708D" w:rsidP="0028708D">
      <w:pPr>
        <w:numPr>
          <w:ilvl w:val="0"/>
          <w:numId w:val="13"/>
        </w:numPr>
        <w:jc w:val="both"/>
        <w:rPr>
          <w:rFonts w:ascii="Calibri" w:hAnsi="Calibri"/>
          <w:sz w:val="22"/>
          <w:szCs w:val="22"/>
        </w:rPr>
      </w:pPr>
      <w:r w:rsidRPr="0004290C">
        <w:rPr>
          <w:rFonts w:ascii="Calibri" w:hAnsi="Calibri"/>
          <w:sz w:val="22"/>
          <w:szCs w:val="22"/>
        </w:rPr>
        <w:t>Splatnost Faktury nesmí být kratší 30 dnů ode dne jejího doručení Objednateli.</w:t>
      </w:r>
    </w:p>
    <w:p w14:paraId="1D1CC4C1" w14:textId="77777777" w:rsidR="0028708D" w:rsidRPr="0004290C" w:rsidRDefault="0028708D" w:rsidP="0028708D">
      <w:pPr>
        <w:pStyle w:val="Odstavecseseznamem"/>
        <w:ind w:left="567"/>
        <w:jc w:val="both"/>
        <w:rPr>
          <w:rFonts w:ascii="Calibri" w:hAnsi="Calibri"/>
          <w:sz w:val="22"/>
          <w:szCs w:val="22"/>
        </w:rPr>
      </w:pPr>
    </w:p>
    <w:p w14:paraId="73B4EA97" w14:textId="77777777" w:rsidR="0028708D" w:rsidRPr="0004290C" w:rsidRDefault="0028708D" w:rsidP="0028708D">
      <w:pPr>
        <w:numPr>
          <w:ilvl w:val="0"/>
          <w:numId w:val="13"/>
        </w:numPr>
        <w:jc w:val="both"/>
        <w:rPr>
          <w:rFonts w:ascii="Calibri" w:hAnsi="Calibri"/>
          <w:sz w:val="22"/>
          <w:szCs w:val="22"/>
        </w:rPr>
      </w:pPr>
      <w:r w:rsidRPr="0004290C">
        <w:rPr>
          <w:rFonts w:ascii="Calibri" w:hAnsi="Calibri"/>
          <w:sz w:val="22"/>
          <w:szCs w:val="22"/>
        </w:rPr>
        <w:t xml:space="preserve">Část </w:t>
      </w:r>
      <w:r w:rsidR="0004290C">
        <w:rPr>
          <w:rFonts w:ascii="Calibri" w:hAnsi="Calibri"/>
          <w:sz w:val="22"/>
          <w:szCs w:val="22"/>
        </w:rPr>
        <w:t>Celkové ceny</w:t>
      </w:r>
      <w:r w:rsidRPr="0004290C">
        <w:rPr>
          <w:rFonts w:ascii="Calibri" w:hAnsi="Calibri"/>
          <w:sz w:val="22"/>
          <w:szCs w:val="22"/>
        </w:rPr>
        <w:t xml:space="preserve"> vyúčtovaná Fakturou je uhrazena vždy dnem </w:t>
      </w:r>
      <w:r w:rsidR="00CF7C8F">
        <w:rPr>
          <w:rFonts w:ascii="Calibri" w:hAnsi="Calibri"/>
          <w:sz w:val="22"/>
          <w:szCs w:val="22"/>
        </w:rPr>
        <w:t>jejího</w:t>
      </w:r>
      <w:r w:rsidRPr="0004290C">
        <w:rPr>
          <w:rFonts w:ascii="Calibri" w:hAnsi="Calibri"/>
          <w:sz w:val="22"/>
          <w:szCs w:val="22"/>
        </w:rPr>
        <w:t xml:space="preserve"> odepsání z bankovního účtu Objednatele.</w:t>
      </w:r>
    </w:p>
    <w:p w14:paraId="7E9891D2" w14:textId="77777777" w:rsidR="0028708D" w:rsidRPr="0004290C" w:rsidRDefault="0028708D" w:rsidP="0028708D">
      <w:pPr>
        <w:ind w:left="567"/>
        <w:jc w:val="both"/>
        <w:rPr>
          <w:rFonts w:ascii="Calibri" w:hAnsi="Calibri"/>
          <w:sz w:val="22"/>
          <w:szCs w:val="22"/>
        </w:rPr>
      </w:pPr>
    </w:p>
    <w:p w14:paraId="3E1F25F1" w14:textId="77777777" w:rsidR="0028708D" w:rsidRPr="00400B35" w:rsidRDefault="0028708D" w:rsidP="0028708D">
      <w:pPr>
        <w:numPr>
          <w:ilvl w:val="0"/>
          <w:numId w:val="13"/>
        </w:numPr>
        <w:jc w:val="both"/>
        <w:rPr>
          <w:rFonts w:ascii="Calibri" w:hAnsi="Calibri"/>
          <w:sz w:val="22"/>
          <w:szCs w:val="22"/>
        </w:rPr>
      </w:pPr>
      <w:r w:rsidRPr="00400B35">
        <w:rPr>
          <w:rFonts w:ascii="Calibri" w:hAnsi="Calibri"/>
          <w:sz w:val="22"/>
          <w:szCs w:val="22"/>
        </w:rPr>
        <w:t>Stanoví-li Faktura splatnost delší, než je jako minimální stanovena v tomto článku</w:t>
      </w:r>
      <w:r w:rsidR="0004290C" w:rsidRPr="00400B35">
        <w:rPr>
          <w:rFonts w:ascii="Calibri" w:hAnsi="Calibri"/>
          <w:sz w:val="22"/>
          <w:szCs w:val="22"/>
        </w:rPr>
        <w:t xml:space="preserve"> Smlouvy</w:t>
      </w:r>
      <w:r w:rsidRPr="00400B35">
        <w:rPr>
          <w:rFonts w:ascii="Calibri" w:hAnsi="Calibri"/>
          <w:sz w:val="22"/>
          <w:szCs w:val="22"/>
        </w:rPr>
        <w:t xml:space="preserve">, je Objednatel oprávněn uhradit příslušnou část </w:t>
      </w:r>
      <w:r w:rsidR="00400B35">
        <w:rPr>
          <w:rFonts w:ascii="Calibri" w:hAnsi="Calibri"/>
          <w:sz w:val="22"/>
          <w:szCs w:val="22"/>
        </w:rPr>
        <w:t>Celkové ceny</w:t>
      </w:r>
      <w:r w:rsidRPr="00400B35">
        <w:rPr>
          <w:rFonts w:ascii="Calibri" w:hAnsi="Calibri"/>
          <w:sz w:val="22"/>
          <w:szCs w:val="22"/>
        </w:rPr>
        <w:t xml:space="preserve"> ve lhůtě splatnosti určené ve Faktuře.</w:t>
      </w:r>
    </w:p>
    <w:p w14:paraId="4BFF63BE" w14:textId="77777777" w:rsidR="0028708D" w:rsidRPr="00FE4AF4" w:rsidRDefault="0028708D" w:rsidP="0028708D">
      <w:pPr>
        <w:ind w:left="567"/>
        <w:jc w:val="both"/>
        <w:rPr>
          <w:rFonts w:ascii="Calibri" w:hAnsi="Calibri"/>
          <w:sz w:val="22"/>
          <w:szCs w:val="22"/>
          <w:highlight w:val="red"/>
        </w:rPr>
      </w:pPr>
    </w:p>
    <w:p w14:paraId="1FA25E05" w14:textId="77777777" w:rsidR="001051DB" w:rsidRPr="00400B35" w:rsidRDefault="001051DB" w:rsidP="001051DB">
      <w:pPr>
        <w:numPr>
          <w:ilvl w:val="0"/>
          <w:numId w:val="13"/>
        </w:numPr>
        <w:jc w:val="both"/>
        <w:rPr>
          <w:rFonts w:ascii="Calibri" w:hAnsi="Calibri"/>
          <w:sz w:val="22"/>
          <w:szCs w:val="22"/>
        </w:rPr>
      </w:pPr>
      <w:r w:rsidRPr="00400B35">
        <w:rPr>
          <w:rFonts w:ascii="Calibri" w:hAnsi="Calibri"/>
          <w:sz w:val="22"/>
          <w:szCs w:val="22"/>
        </w:rPr>
        <w:lastRenderedPageBreak/>
        <w:t xml:space="preserve">Vyplývá-li z informací zveřejněných správcem daně ve smyslu </w:t>
      </w:r>
      <w:proofErr w:type="spellStart"/>
      <w:r w:rsidRPr="00400B35">
        <w:rPr>
          <w:rFonts w:ascii="Calibri" w:hAnsi="Calibri"/>
          <w:sz w:val="22"/>
          <w:szCs w:val="22"/>
        </w:rPr>
        <w:t>ZoDPH</w:t>
      </w:r>
      <w:proofErr w:type="spellEnd"/>
      <w:r w:rsidRPr="00400B35">
        <w:rPr>
          <w:rFonts w:ascii="Calibri" w:hAnsi="Calibri"/>
          <w:sz w:val="22"/>
          <w:szCs w:val="22"/>
        </w:rPr>
        <w:t>, že Zhotovitel je nespolehlivým plátcem DPH, je Objednatel oprávněn příslušnou DPH uhradit přímo místně a věcně příslušnému správci daně Zhotovitele.</w:t>
      </w:r>
    </w:p>
    <w:p w14:paraId="32FDB22B" w14:textId="77777777" w:rsidR="001051DB" w:rsidRPr="00400B35" w:rsidRDefault="001051DB" w:rsidP="001051DB">
      <w:pPr>
        <w:tabs>
          <w:tab w:val="left" w:pos="0"/>
        </w:tabs>
        <w:ind w:left="567"/>
        <w:jc w:val="both"/>
        <w:rPr>
          <w:rFonts w:ascii="Calibri" w:hAnsi="Calibri"/>
          <w:sz w:val="22"/>
          <w:szCs w:val="22"/>
        </w:rPr>
      </w:pPr>
    </w:p>
    <w:p w14:paraId="49A8F8FB" w14:textId="77777777" w:rsidR="001051DB" w:rsidRPr="00400B35" w:rsidRDefault="001051DB" w:rsidP="001051DB">
      <w:pPr>
        <w:numPr>
          <w:ilvl w:val="0"/>
          <w:numId w:val="13"/>
        </w:numPr>
        <w:tabs>
          <w:tab w:val="left" w:pos="0"/>
        </w:tabs>
        <w:jc w:val="both"/>
        <w:rPr>
          <w:rFonts w:ascii="Calibri" w:hAnsi="Calibri"/>
          <w:sz w:val="22"/>
          <w:szCs w:val="22"/>
        </w:rPr>
      </w:pPr>
      <w:r w:rsidRPr="00400B35">
        <w:rPr>
          <w:rFonts w:ascii="Calibri" w:hAnsi="Calibri"/>
          <w:sz w:val="22"/>
          <w:szCs w:val="22"/>
        </w:rPr>
        <w:t xml:space="preserve">Bude-li Faktura obsahovat číslo bankovního účtu určeného k úhradě </w:t>
      </w:r>
      <w:r w:rsidR="00400B35" w:rsidRPr="00400B35">
        <w:rPr>
          <w:rFonts w:ascii="Calibri" w:hAnsi="Calibri"/>
          <w:sz w:val="22"/>
          <w:szCs w:val="22"/>
        </w:rPr>
        <w:t xml:space="preserve">Celkové ceny nebo </w:t>
      </w:r>
      <w:r w:rsidRPr="00400B35">
        <w:rPr>
          <w:rFonts w:ascii="Calibri" w:hAnsi="Calibri"/>
          <w:sz w:val="22"/>
          <w:szCs w:val="22"/>
        </w:rPr>
        <w:t xml:space="preserve">její části a případné DPH, které není správcem daně ve smyslu </w:t>
      </w:r>
      <w:proofErr w:type="spellStart"/>
      <w:r w:rsidRPr="00400B35">
        <w:rPr>
          <w:rFonts w:ascii="Calibri" w:hAnsi="Calibri"/>
          <w:sz w:val="22"/>
          <w:szCs w:val="22"/>
        </w:rPr>
        <w:t>ZoDPH</w:t>
      </w:r>
      <w:proofErr w:type="spellEnd"/>
      <w:r w:rsidRPr="00400B35">
        <w:rPr>
          <w:rFonts w:ascii="Calibri" w:hAnsi="Calibri"/>
          <w:sz w:val="22"/>
          <w:szCs w:val="22"/>
        </w:rPr>
        <w:t xml:space="preserve"> zveřejněno jako číslo bankovního účtu, které je Zhotovitelem používáno pro ekonomickou činnost, je Objednatel oprávněn uhradit </w:t>
      </w:r>
      <w:r w:rsidR="00400B35" w:rsidRPr="00400B35">
        <w:rPr>
          <w:rFonts w:ascii="Calibri" w:hAnsi="Calibri"/>
          <w:sz w:val="22"/>
          <w:szCs w:val="22"/>
        </w:rPr>
        <w:t>Celkovou cenu</w:t>
      </w:r>
      <w:r w:rsidRPr="00400B35">
        <w:rPr>
          <w:rFonts w:ascii="Calibri" w:hAnsi="Calibri"/>
          <w:sz w:val="22"/>
          <w:szCs w:val="22"/>
        </w:rPr>
        <w:t xml:space="preserve"> nebo její část, na něž byla vystavena Faktura, a případnou DPH na bankovní účet zveřejněný správcem daně ve smyslu </w:t>
      </w:r>
      <w:proofErr w:type="spellStart"/>
      <w:r w:rsidRPr="00400B35">
        <w:rPr>
          <w:rFonts w:ascii="Calibri" w:hAnsi="Calibri"/>
          <w:sz w:val="22"/>
          <w:szCs w:val="22"/>
        </w:rPr>
        <w:t>ZoDPH</w:t>
      </w:r>
      <w:proofErr w:type="spellEnd"/>
      <w:r w:rsidRPr="00400B35">
        <w:rPr>
          <w:rFonts w:ascii="Calibri" w:hAnsi="Calibri"/>
          <w:sz w:val="22"/>
          <w:szCs w:val="22"/>
        </w:rPr>
        <w:t xml:space="preserve"> jako bankovní účet, který je Zhotovitelem používán pro ekonomickou činnost.</w:t>
      </w:r>
    </w:p>
    <w:p w14:paraId="72649B75" w14:textId="77777777" w:rsidR="001051DB" w:rsidRPr="00400B35" w:rsidRDefault="001051DB" w:rsidP="001051DB">
      <w:pPr>
        <w:tabs>
          <w:tab w:val="left" w:pos="0"/>
        </w:tabs>
        <w:ind w:left="567"/>
        <w:jc w:val="both"/>
        <w:rPr>
          <w:rFonts w:ascii="Calibri" w:hAnsi="Calibri"/>
          <w:color w:val="000000"/>
          <w:sz w:val="22"/>
          <w:szCs w:val="22"/>
        </w:rPr>
      </w:pPr>
    </w:p>
    <w:p w14:paraId="18ACD563" w14:textId="77777777" w:rsidR="0028708D" w:rsidRPr="00400B35" w:rsidRDefault="0028708D" w:rsidP="0028708D">
      <w:pPr>
        <w:numPr>
          <w:ilvl w:val="0"/>
          <w:numId w:val="13"/>
        </w:numPr>
        <w:tabs>
          <w:tab w:val="left" w:pos="0"/>
        </w:tabs>
        <w:jc w:val="both"/>
        <w:rPr>
          <w:rFonts w:ascii="Calibri" w:hAnsi="Calibri"/>
          <w:color w:val="000000"/>
          <w:sz w:val="22"/>
          <w:szCs w:val="22"/>
        </w:rPr>
      </w:pPr>
      <w:r w:rsidRPr="00400B35">
        <w:rPr>
          <w:rFonts w:ascii="Calibri" w:hAnsi="Calibri"/>
          <w:color w:val="000000"/>
          <w:sz w:val="22"/>
          <w:szCs w:val="22"/>
        </w:rPr>
        <w:t xml:space="preserve">Nebude-li příslušná Faktura obsahovat některou povinnou nebo dohodnutou náležitost nebo bude-li chybně stanovena </w:t>
      </w:r>
      <w:r w:rsidR="00400B35" w:rsidRPr="00400B35">
        <w:rPr>
          <w:rFonts w:ascii="Calibri" w:hAnsi="Calibri"/>
          <w:color w:val="000000"/>
          <w:sz w:val="22"/>
          <w:szCs w:val="22"/>
        </w:rPr>
        <w:t>Celková cena nebo její část</w:t>
      </w:r>
      <w:r w:rsidRPr="00400B35">
        <w:rPr>
          <w:rFonts w:ascii="Calibri" w:hAnsi="Calibri"/>
          <w:sz w:val="22"/>
          <w:szCs w:val="22"/>
        </w:rPr>
        <w:t xml:space="preserve"> nebo</w:t>
      </w:r>
      <w:r w:rsidRPr="00400B35">
        <w:rPr>
          <w:rFonts w:ascii="Calibri" w:hAnsi="Calibri"/>
          <w:color w:val="000000"/>
          <w:sz w:val="22"/>
          <w:szCs w:val="22"/>
        </w:rPr>
        <w:t xml:space="preserve"> jiná náležitost Faktury, je Objednatel oprávněn tuto Fakturu vrátit Zhotoviteli k provedení opravy s vyznačením důvodu vrácení. Zhotovitel provede opravu Faktury dle pokynů Objednatele.</w:t>
      </w:r>
    </w:p>
    <w:p w14:paraId="3982F070" w14:textId="77777777" w:rsidR="0028708D" w:rsidRPr="00FE4AF4" w:rsidRDefault="0028708D" w:rsidP="0028708D">
      <w:pPr>
        <w:pStyle w:val="Odstavecseseznamem"/>
        <w:ind w:left="567"/>
        <w:jc w:val="both"/>
        <w:rPr>
          <w:rFonts w:ascii="Calibri" w:hAnsi="Calibri"/>
          <w:sz w:val="22"/>
          <w:szCs w:val="22"/>
          <w:highlight w:val="red"/>
        </w:rPr>
      </w:pPr>
    </w:p>
    <w:p w14:paraId="6F4EB860" w14:textId="77777777" w:rsidR="0028708D" w:rsidRPr="00D318D7" w:rsidRDefault="0028708D" w:rsidP="0028708D">
      <w:pPr>
        <w:ind w:left="567"/>
        <w:jc w:val="both"/>
        <w:rPr>
          <w:rFonts w:ascii="Calibri" w:hAnsi="Calibri"/>
          <w:sz w:val="22"/>
          <w:szCs w:val="22"/>
          <w:highlight w:val="yellow"/>
        </w:rPr>
      </w:pPr>
    </w:p>
    <w:p w14:paraId="3A0423DA" w14:textId="77777777" w:rsidR="00F03509" w:rsidRPr="007718C1" w:rsidRDefault="00F03509" w:rsidP="00C30FB9">
      <w:pPr>
        <w:pStyle w:val="Nadpis1"/>
        <w:rPr>
          <w:szCs w:val="22"/>
        </w:rPr>
      </w:pPr>
      <w:bookmarkStart w:id="33" w:name="_Toc380671107"/>
      <w:r w:rsidRPr="007718C1">
        <w:rPr>
          <w:szCs w:val="22"/>
        </w:rPr>
        <w:t>PODMÍNKY PLNĚNÍ PŘEDMĚTU SMLOUVY</w:t>
      </w:r>
    </w:p>
    <w:p w14:paraId="4BE0281A" w14:textId="77777777" w:rsidR="00F03509" w:rsidRPr="00D318D7" w:rsidRDefault="00F03509" w:rsidP="00C30FB9">
      <w:pPr>
        <w:keepNext/>
        <w:keepLines/>
        <w:jc w:val="both"/>
        <w:rPr>
          <w:rFonts w:ascii="Calibri" w:hAnsi="Calibri"/>
          <w:sz w:val="22"/>
          <w:szCs w:val="22"/>
          <w:highlight w:val="yellow"/>
        </w:rPr>
      </w:pPr>
    </w:p>
    <w:p w14:paraId="451008C3" w14:textId="77777777" w:rsidR="00172703" w:rsidRPr="00172703" w:rsidRDefault="00172703" w:rsidP="00172703">
      <w:pPr>
        <w:pStyle w:val="Odstavecseseznamem"/>
        <w:ind w:left="567"/>
        <w:jc w:val="both"/>
        <w:rPr>
          <w:rFonts w:ascii="Calibri" w:hAnsi="Calibri"/>
          <w:sz w:val="22"/>
          <w:szCs w:val="22"/>
        </w:rPr>
      </w:pPr>
      <w:bookmarkStart w:id="34" w:name="_Ref430188047"/>
      <w:bookmarkStart w:id="35" w:name="_Ref391982028"/>
    </w:p>
    <w:p w14:paraId="132D0A44" w14:textId="77777777" w:rsidR="00F03509" w:rsidRPr="00774896" w:rsidRDefault="00F03509" w:rsidP="00F03509">
      <w:pPr>
        <w:numPr>
          <w:ilvl w:val="0"/>
          <w:numId w:val="13"/>
        </w:numPr>
        <w:jc w:val="both"/>
        <w:rPr>
          <w:rFonts w:ascii="Calibri" w:hAnsi="Calibri"/>
          <w:sz w:val="22"/>
          <w:szCs w:val="22"/>
        </w:rPr>
      </w:pPr>
      <w:bookmarkStart w:id="36" w:name="_Ref435547767"/>
      <w:r w:rsidRPr="00774896">
        <w:rPr>
          <w:rFonts w:ascii="Calibri" w:hAnsi="Calibri"/>
          <w:bCs/>
          <w:sz w:val="22"/>
          <w:szCs w:val="22"/>
        </w:rPr>
        <w:t xml:space="preserve">Zhotovitel je povinen provádět Dílo osobami uvedenými v příloze č. </w:t>
      </w:r>
      <w:r w:rsidR="006169CC">
        <w:fldChar w:fldCharType="begin"/>
      </w:r>
      <w:r w:rsidR="006169CC">
        <w:instrText xml:space="preserve"> REF _Ref434937751 \r \h  \* MERGEFORMAT </w:instrText>
      </w:r>
      <w:r w:rsidR="006169CC">
        <w:fldChar w:fldCharType="separate"/>
      </w:r>
      <w:r w:rsidR="00761404">
        <w:t>2</w:t>
      </w:r>
      <w:r w:rsidR="006169CC">
        <w:fldChar w:fldCharType="end"/>
      </w:r>
      <w:r w:rsidRPr="00774896">
        <w:rPr>
          <w:rFonts w:ascii="Calibri" w:hAnsi="Calibri"/>
          <w:bCs/>
          <w:sz w:val="22"/>
          <w:szCs w:val="22"/>
        </w:rPr>
        <w:t xml:space="preserve"> Smlouvy, jimiž v rámci Řízení veřejné zakázky prokazoval splnění kvalifikace, </w:t>
      </w:r>
      <w:r w:rsidRPr="00774896">
        <w:rPr>
          <w:rFonts w:ascii="Calibri" w:hAnsi="Calibri"/>
          <w:sz w:val="22"/>
          <w:szCs w:val="22"/>
        </w:rPr>
        <w:t xml:space="preserve">nebo osobami písemně odsouhlasenými Objednatelem </w:t>
      </w:r>
      <w:r w:rsidRPr="00774896">
        <w:rPr>
          <w:rFonts w:ascii="Calibri" w:hAnsi="Calibri"/>
          <w:bCs/>
          <w:sz w:val="22"/>
          <w:szCs w:val="22"/>
        </w:rPr>
        <w:t>(dále jen jednotlivě „</w:t>
      </w:r>
      <w:r w:rsidRPr="00774896">
        <w:rPr>
          <w:rFonts w:ascii="Calibri" w:hAnsi="Calibri"/>
          <w:b/>
          <w:bCs/>
          <w:i/>
          <w:sz w:val="22"/>
          <w:szCs w:val="22"/>
        </w:rPr>
        <w:t>Člen realizačního týmu</w:t>
      </w:r>
      <w:r w:rsidRPr="00774896">
        <w:rPr>
          <w:rFonts w:ascii="Calibri" w:hAnsi="Calibri"/>
          <w:bCs/>
          <w:sz w:val="22"/>
          <w:szCs w:val="22"/>
        </w:rPr>
        <w:t>“ nebo společně „</w:t>
      </w:r>
      <w:r w:rsidRPr="00774896">
        <w:rPr>
          <w:rFonts w:ascii="Calibri" w:hAnsi="Calibri"/>
          <w:b/>
          <w:bCs/>
          <w:i/>
          <w:sz w:val="22"/>
          <w:szCs w:val="22"/>
        </w:rPr>
        <w:t>Členové realizačního týmu</w:t>
      </w:r>
      <w:r w:rsidRPr="00774896">
        <w:rPr>
          <w:rFonts w:ascii="Calibri" w:hAnsi="Calibri"/>
          <w:bCs/>
          <w:sz w:val="22"/>
          <w:szCs w:val="22"/>
        </w:rPr>
        <w:t>“)</w:t>
      </w:r>
      <w:bookmarkEnd w:id="34"/>
      <w:bookmarkEnd w:id="35"/>
      <w:r w:rsidRPr="00774896">
        <w:rPr>
          <w:rFonts w:ascii="Calibri" w:hAnsi="Calibri"/>
          <w:sz w:val="22"/>
          <w:szCs w:val="22"/>
          <w:lang w:eastAsia="en-US" w:bidi="en-US"/>
        </w:rPr>
        <w:t>.</w:t>
      </w:r>
      <w:bookmarkEnd w:id="36"/>
    </w:p>
    <w:p w14:paraId="41EF9BFC" w14:textId="77777777" w:rsidR="00F03509" w:rsidRPr="00774896" w:rsidRDefault="00F03509" w:rsidP="00F03509">
      <w:pPr>
        <w:ind w:left="567"/>
        <w:jc w:val="both"/>
        <w:rPr>
          <w:rFonts w:ascii="Calibri" w:hAnsi="Calibri"/>
          <w:sz w:val="22"/>
          <w:szCs w:val="22"/>
        </w:rPr>
      </w:pPr>
    </w:p>
    <w:p w14:paraId="203FDEC0" w14:textId="77777777" w:rsidR="00F03509" w:rsidRPr="00774896" w:rsidRDefault="00F03509" w:rsidP="00F03509">
      <w:pPr>
        <w:numPr>
          <w:ilvl w:val="0"/>
          <w:numId w:val="13"/>
        </w:numPr>
        <w:suppressAutoHyphens/>
        <w:jc w:val="both"/>
        <w:rPr>
          <w:rFonts w:ascii="Calibri" w:hAnsi="Calibri"/>
          <w:sz w:val="22"/>
          <w:szCs w:val="22"/>
        </w:rPr>
      </w:pPr>
      <w:r w:rsidRPr="00774896">
        <w:rPr>
          <w:rFonts w:ascii="Calibri" w:hAnsi="Calibri"/>
          <w:sz w:val="22"/>
          <w:szCs w:val="22"/>
        </w:rPr>
        <w:t>Objednatel je oprávněn požadovat a Zhotovitel je povinen zabezpečit změnu Člena realizačního týmu, pokud je jeho činnost nedostatečná nebo neuspokojivá, zejména v případech, kdy:</w:t>
      </w:r>
    </w:p>
    <w:p w14:paraId="4D513B2C" w14:textId="77777777" w:rsidR="00F03509" w:rsidRPr="00774896" w:rsidRDefault="00F03509" w:rsidP="00F03509">
      <w:pPr>
        <w:numPr>
          <w:ilvl w:val="1"/>
          <w:numId w:val="13"/>
        </w:numPr>
        <w:suppressAutoHyphens/>
        <w:jc w:val="both"/>
        <w:rPr>
          <w:rFonts w:ascii="Calibri" w:hAnsi="Calibri"/>
          <w:sz w:val="22"/>
          <w:szCs w:val="22"/>
        </w:rPr>
      </w:pPr>
      <w:r>
        <w:rPr>
          <w:rFonts w:ascii="Calibri" w:hAnsi="Calibri"/>
          <w:sz w:val="22"/>
          <w:szCs w:val="22"/>
        </w:rPr>
        <w:t xml:space="preserve">kvalita plnění předmětu Smlouvy </w:t>
      </w:r>
      <w:r w:rsidRPr="00774896">
        <w:rPr>
          <w:rFonts w:ascii="Calibri" w:hAnsi="Calibri"/>
          <w:sz w:val="22"/>
          <w:szCs w:val="22"/>
        </w:rPr>
        <w:t>neodpovídá požadavkům Smlouvy;</w:t>
      </w:r>
    </w:p>
    <w:p w14:paraId="4057F581" w14:textId="77777777" w:rsidR="00F03509" w:rsidRPr="00774896" w:rsidRDefault="00F03509" w:rsidP="00F03509">
      <w:pPr>
        <w:numPr>
          <w:ilvl w:val="1"/>
          <w:numId w:val="13"/>
        </w:numPr>
        <w:suppressAutoHyphens/>
        <w:jc w:val="both"/>
        <w:rPr>
          <w:rFonts w:ascii="Calibri" w:hAnsi="Calibri"/>
          <w:sz w:val="22"/>
          <w:szCs w:val="22"/>
        </w:rPr>
      </w:pPr>
      <w:r w:rsidRPr="00774896">
        <w:rPr>
          <w:rFonts w:ascii="Calibri" w:hAnsi="Calibri"/>
          <w:sz w:val="22"/>
          <w:szCs w:val="22"/>
        </w:rPr>
        <w:t>nejsou vykonávány pokyny Objednatele</w:t>
      </w:r>
      <w:r>
        <w:rPr>
          <w:rFonts w:ascii="Calibri" w:hAnsi="Calibri"/>
          <w:sz w:val="22"/>
          <w:szCs w:val="22"/>
        </w:rPr>
        <w:t xml:space="preserve"> udělené</w:t>
      </w:r>
      <w:r w:rsidRPr="00774896">
        <w:rPr>
          <w:rFonts w:ascii="Calibri" w:hAnsi="Calibri"/>
          <w:sz w:val="22"/>
          <w:szCs w:val="22"/>
        </w:rPr>
        <w:t xml:space="preserve"> podle Smlouvy;</w:t>
      </w:r>
    </w:p>
    <w:p w14:paraId="09722CA2" w14:textId="77777777" w:rsidR="00F03509" w:rsidRPr="00774896" w:rsidRDefault="00F03509" w:rsidP="00F03509">
      <w:pPr>
        <w:numPr>
          <w:ilvl w:val="1"/>
          <w:numId w:val="13"/>
        </w:numPr>
        <w:suppressAutoHyphens/>
        <w:jc w:val="both"/>
        <w:rPr>
          <w:rFonts w:ascii="Calibri" w:hAnsi="Calibri"/>
          <w:sz w:val="22"/>
          <w:szCs w:val="22"/>
        </w:rPr>
      </w:pPr>
      <w:r w:rsidRPr="00774896">
        <w:rPr>
          <w:rFonts w:ascii="Calibri" w:hAnsi="Calibri"/>
          <w:sz w:val="22"/>
          <w:szCs w:val="22"/>
        </w:rPr>
        <w:t>bude dán jiný závažný důvod pro změnu Člena realizačního týmu.</w:t>
      </w:r>
    </w:p>
    <w:p w14:paraId="7C27035D" w14:textId="5A59E4DA" w:rsidR="00C30FB9" w:rsidRDefault="00F03509" w:rsidP="00C30FB9">
      <w:pPr>
        <w:suppressAutoHyphens/>
        <w:ind w:left="567"/>
        <w:jc w:val="both"/>
        <w:rPr>
          <w:rFonts w:ascii="Calibri" w:hAnsi="Calibri"/>
          <w:sz w:val="22"/>
          <w:szCs w:val="22"/>
        </w:rPr>
      </w:pPr>
      <w:r w:rsidRPr="00774896">
        <w:rPr>
          <w:rFonts w:ascii="Calibri" w:hAnsi="Calibri"/>
          <w:sz w:val="22"/>
          <w:szCs w:val="22"/>
        </w:rPr>
        <w:t xml:space="preserve">Zhotovitel je povinen navrhnout nového Člena realizačního týmu do 10 dnů od doručení žádosti Objednatele. Pokud Zhotovitel v Řízení veřejné zakázky prokazoval původním Členem realizačního týmu kvalifikační předpoklady, nový Člen realizačního týmu musí splňovat kvalifikačními předpoklady na Člena realizačního týmu stanovené v Řízení veřejné zakázky. Nový Člen realizačního týmu musí být odsouhlasen Objednatelem postupem obdobným postupu dle odstavce </w:t>
      </w:r>
      <w:r w:rsidR="006169CC">
        <w:fldChar w:fldCharType="begin"/>
      </w:r>
      <w:r w:rsidR="006169CC">
        <w:instrText xml:space="preserve"> REF _Ref433119755 \r \h  \* MERGEFORMAT </w:instrText>
      </w:r>
      <w:r w:rsidR="006169CC">
        <w:fldChar w:fldCharType="separate"/>
      </w:r>
      <w:r w:rsidR="00761404" w:rsidRPr="00761404">
        <w:rPr>
          <w:rFonts w:ascii="Calibri" w:hAnsi="Calibri"/>
          <w:sz w:val="22"/>
          <w:szCs w:val="22"/>
        </w:rPr>
        <w:t>5</w:t>
      </w:r>
      <w:r w:rsidR="006169CC">
        <w:fldChar w:fldCharType="end"/>
      </w:r>
      <w:r w:rsidR="00DD6E00">
        <w:t>0</w:t>
      </w:r>
      <w:r w:rsidRPr="00774896">
        <w:rPr>
          <w:rFonts w:ascii="Calibri" w:hAnsi="Calibri"/>
          <w:sz w:val="22"/>
          <w:szCs w:val="22"/>
        </w:rPr>
        <w:t xml:space="preserve"> Smlouvy</w:t>
      </w:r>
      <w:r w:rsidR="00C30FB9">
        <w:rPr>
          <w:rFonts w:ascii="Calibri" w:hAnsi="Calibri"/>
          <w:sz w:val="22"/>
          <w:szCs w:val="22"/>
        </w:rPr>
        <w:t>.</w:t>
      </w:r>
    </w:p>
    <w:p w14:paraId="7FB8EFAE" w14:textId="77777777" w:rsidR="00C30FB9" w:rsidRPr="00774896" w:rsidRDefault="00C30FB9" w:rsidP="00C30FB9">
      <w:pPr>
        <w:suppressAutoHyphens/>
        <w:ind w:left="567"/>
        <w:jc w:val="both"/>
        <w:rPr>
          <w:rFonts w:ascii="Calibri" w:hAnsi="Calibri"/>
          <w:sz w:val="22"/>
          <w:szCs w:val="22"/>
        </w:rPr>
      </w:pPr>
    </w:p>
    <w:p w14:paraId="74CFF1CD" w14:textId="77777777" w:rsidR="00F03509" w:rsidRPr="00774896" w:rsidRDefault="00F03509" w:rsidP="00F03509">
      <w:pPr>
        <w:numPr>
          <w:ilvl w:val="0"/>
          <w:numId w:val="13"/>
        </w:numPr>
        <w:suppressAutoHyphens/>
        <w:jc w:val="both"/>
        <w:rPr>
          <w:rFonts w:ascii="Calibri" w:hAnsi="Calibri"/>
          <w:sz w:val="22"/>
          <w:szCs w:val="22"/>
        </w:rPr>
      </w:pPr>
      <w:bookmarkStart w:id="37" w:name="_Ref433119755"/>
      <w:r w:rsidRPr="00774896">
        <w:rPr>
          <w:rFonts w:ascii="Calibri" w:hAnsi="Calibri"/>
          <w:sz w:val="22"/>
          <w:szCs w:val="22"/>
        </w:rPr>
        <w:t>Zhotovitel je oprávněn změnit Člena, resp. Členy realizačního týmu z důvodů na straně Zhotovitele pouze s předchozím písemným souhlasem Objednatele. Objednatel vydá písemný souhlas se změnou do 10 dnů od doručení žádosti Zhotovitele. Objednatel souhlas se změnou nevydá, pokud:</w:t>
      </w:r>
      <w:bookmarkEnd w:id="37"/>
      <w:r w:rsidRPr="00774896">
        <w:rPr>
          <w:rFonts w:ascii="Calibri" w:hAnsi="Calibri"/>
          <w:sz w:val="22"/>
          <w:szCs w:val="22"/>
        </w:rPr>
        <w:t xml:space="preserve"> </w:t>
      </w:r>
    </w:p>
    <w:p w14:paraId="687C2E98" w14:textId="77777777" w:rsidR="00F03509" w:rsidRPr="00774896" w:rsidRDefault="00F03509" w:rsidP="00F03509">
      <w:pPr>
        <w:numPr>
          <w:ilvl w:val="1"/>
          <w:numId w:val="13"/>
        </w:numPr>
        <w:suppressAutoHyphens/>
        <w:ind w:left="1276" w:hanging="709"/>
        <w:jc w:val="both"/>
        <w:rPr>
          <w:rFonts w:ascii="Calibri" w:hAnsi="Calibri"/>
          <w:sz w:val="22"/>
          <w:szCs w:val="22"/>
        </w:rPr>
      </w:pPr>
      <w:r w:rsidRPr="00774896">
        <w:rPr>
          <w:rFonts w:ascii="Calibri" w:hAnsi="Calibri"/>
          <w:sz w:val="22"/>
          <w:szCs w:val="22"/>
        </w:rPr>
        <w:t>nový Člen realizačního týmu nebude mít stejnou či vyšší kvalifikaci jako původní nahrazovaný Člen realizačního týmu nebo</w:t>
      </w:r>
    </w:p>
    <w:p w14:paraId="7F14776C" w14:textId="77777777" w:rsidR="00F03509" w:rsidRPr="00774896" w:rsidRDefault="00F03509" w:rsidP="00F03509">
      <w:pPr>
        <w:numPr>
          <w:ilvl w:val="1"/>
          <w:numId w:val="13"/>
        </w:numPr>
        <w:suppressAutoHyphens/>
        <w:ind w:left="1276" w:hanging="709"/>
        <w:jc w:val="both"/>
        <w:rPr>
          <w:rFonts w:ascii="Calibri" w:hAnsi="Calibri"/>
          <w:sz w:val="22"/>
          <w:szCs w:val="22"/>
        </w:rPr>
      </w:pPr>
      <w:r w:rsidRPr="00774896">
        <w:rPr>
          <w:rFonts w:ascii="Calibri" w:hAnsi="Calibri"/>
          <w:sz w:val="22"/>
          <w:szCs w:val="22"/>
        </w:rPr>
        <w:t>po Objednateli nelze spravedlivě požadovat, aby s takovou změnou souhlasil.</w:t>
      </w:r>
    </w:p>
    <w:p w14:paraId="4F367440" w14:textId="77777777" w:rsidR="00F03509" w:rsidRPr="00D318D7" w:rsidRDefault="00F03509" w:rsidP="00F03509">
      <w:pPr>
        <w:suppressAutoHyphens/>
        <w:ind w:left="567"/>
        <w:jc w:val="both"/>
        <w:rPr>
          <w:rFonts w:ascii="Calibri" w:hAnsi="Calibri"/>
          <w:sz w:val="22"/>
          <w:szCs w:val="22"/>
          <w:highlight w:val="yellow"/>
        </w:rPr>
      </w:pPr>
    </w:p>
    <w:p w14:paraId="7716AB91" w14:textId="77777777" w:rsidR="00F03509" w:rsidRPr="00774896" w:rsidRDefault="00F03509" w:rsidP="005F0ED9">
      <w:pPr>
        <w:pStyle w:val="Odstavecseseznamem"/>
        <w:numPr>
          <w:ilvl w:val="0"/>
          <w:numId w:val="13"/>
        </w:numPr>
        <w:jc w:val="both"/>
        <w:rPr>
          <w:rFonts w:ascii="Calibri" w:hAnsi="Calibri"/>
          <w:sz w:val="22"/>
          <w:szCs w:val="22"/>
        </w:rPr>
      </w:pPr>
      <w:bookmarkStart w:id="38" w:name="_Toc305060732"/>
      <w:bookmarkStart w:id="39" w:name="_Toc305061226"/>
      <w:bookmarkStart w:id="40" w:name="_Ref396398181"/>
      <w:r>
        <w:rPr>
          <w:rFonts w:ascii="Calibri" w:hAnsi="Calibri"/>
          <w:sz w:val="22"/>
          <w:szCs w:val="22"/>
        </w:rPr>
        <w:t xml:space="preserve">Zhotovitel je povinen při plnění předmětu Smlouvy postupovat v souladu s příslušnými </w:t>
      </w:r>
      <w:r w:rsidRPr="002B2C2C">
        <w:rPr>
          <w:rFonts w:ascii="Calibri" w:hAnsi="Calibri"/>
          <w:sz w:val="22"/>
          <w:szCs w:val="22"/>
        </w:rPr>
        <w:t>ČSN, ČSN EN</w:t>
      </w:r>
      <w:r>
        <w:rPr>
          <w:rFonts w:ascii="Calibri" w:hAnsi="Calibri"/>
          <w:sz w:val="22"/>
          <w:szCs w:val="22"/>
        </w:rPr>
        <w:t xml:space="preserve"> a</w:t>
      </w:r>
      <w:r w:rsidRPr="002B2C2C">
        <w:rPr>
          <w:rFonts w:ascii="Calibri" w:hAnsi="Calibri"/>
          <w:sz w:val="22"/>
          <w:szCs w:val="22"/>
        </w:rPr>
        <w:t xml:space="preserve"> právní</w:t>
      </w:r>
      <w:r>
        <w:rPr>
          <w:rFonts w:ascii="Calibri" w:hAnsi="Calibri"/>
          <w:sz w:val="22"/>
          <w:szCs w:val="22"/>
        </w:rPr>
        <w:t>mi</w:t>
      </w:r>
      <w:r w:rsidRPr="002B2C2C">
        <w:rPr>
          <w:rFonts w:ascii="Calibri" w:hAnsi="Calibri"/>
          <w:sz w:val="22"/>
          <w:szCs w:val="22"/>
        </w:rPr>
        <w:t xml:space="preserve"> předpisy platn</w:t>
      </w:r>
      <w:r>
        <w:rPr>
          <w:rFonts w:ascii="Calibri" w:hAnsi="Calibri"/>
          <w:sz w:val="22"/>
          <w:szCs w:val="22"/>
        </w:rPr>
        <w:t>ými</w:t>
      </w:r>
      <w:r w:rsidRPr="002B2C2C">
        <w:rPr>
          <w:rFonts w:ascii="Calibri" w:hAnsi="Calibri"/>
          <w:sz w:val="22"/>
          <w:szCs w:val="22"/>
        </w:rPr>
        <w:t xml:space="preserve"> a účinn</w:t>
      </w:r>
      <w:r>
        <w:rPr>
          <w:rFonts w:ascii="Calibri" w:hAnsi="Calibri"/>
          <w:sz w:val="22"/>
          <w:szCs w:val="22"/>
        </w:rPr>
        <w:t>ými</w:t>
      </w:r>
      <w:r w:rsidRPr="002B2C2C">
        <w:rPr>
          <w:rFonts w:ascii="Calibri" w:hAnsi="Calibri"/>
          <w:sz w:val="22"/>
          <w:szCs w:val="22"/>
        </w:rPr>
        <w:t xml:space="preserve"> v době p</w:t>
      </w:r>
      <w:r>
        <w:rPr>
          <w:rFonts w:ascii="Calibri" w:hAnsi="Calibri"/>
          <w:sz w:val="22"/>
          <w:szCs w:val="22"/>
        </w:rPr>
        <w:t>lnění předmětu Smlouvy</w:t>
      </w:r>
      <w:r w:rsidR="004E73F8">
        <w:rPr>
          <w:rFonts w:ascii="Calibri" w:hAnsi="Calibri"/>
          <w:sz w:val="22"/>
          <w:szCs w:val="22"/>
        </w:rPr>
        <w:t xml:space="preserve"> (zejména Občanským zákoníkem, Stavebním zákonem a Zákonem o veřejných zakázkách)</w:t>
      </w:r>
      <w:r>
        <w:rPr>
          <w:rFonts w:ascii="Calibri" w:hAnsi="Calibri"/>
          <w:sz w:val="22"/>
          <w:szCs w:val="22"/>
        </w:rPr>
        <w:t>,</w:t>
      </w:r>
      <w:r w:rsidRPr="002B2C2C">
        <w:rPr>
          <w:rFonts w:ascii="Calibri" w:hAnsi="Calibri"/>
          <w:sz w:val="22"/>
          <w:szCs w:val="22"/>
        </w:rPr>
        <w:t xml:space="preserve"> rozhodnutími a vyjádřeními dotčených orgánů veřejné sprá</w:t>
      </w:r>
      <w:r>
        <w:rPr>
          <w:rFonts w:ascii="Calibri" w:hAnsi="Calibri"/>
          <w:sz w:val="22"/>
          <w:szCs w:val="22"/>
        </w:rPr>
        <w:t xml:space="preserve">vy a správců inženýrských sítí </w:t>
      </w:r>
      <w:r w:rsidRPr="002B2C2C">
        <w:rPr>
          <w:rFonts w:ascii="Calibri" w:hAnsi="Calibri"/>
          <w:sz w:val="22"/>
          <w:szCs w:val="22"/>
        </w:rPr>
        <w:t>a dalšími podmínkami Objednatele sjednanými ve Smlouvě</w:t>
      </w:r>
      <w:r>
        <w:rPr>
          <w:rFonts w:ascii="Calibri" w:hAnsi="Calibri"/>
          <w:sz w:val="22"/>
          <w:szCs w:val="22"/>
        </w:rPr>
        <w:t>.</w:t>
      </w:r>
      <w:r w:rsidR="005F0ED9">
        <w:rPr>
          <w:rFonts w:ascii="Calibri" w:hAnsi="Calibri"/>
          <w:sz w:val="22"/>
          <w:szCs w:val="22"/>
        </w:rPr>
        <w:t xml:space="preserve"> </w:t>
      </w:r>
      <w:r w:rsidR="005F0ED9" w:rsidRPr="005F0ED9">
        <w:rPr>
          <w:rFonts w:ascii="Calibri" w:hAnsi="Calibri"/>
          <w:sz w:val="22"/>
          <w:szCs w:val="22"/>
        </w:rPr>
        <w:t xml:space="preserve">Zhotovitel odpovídá za správnost a úplnost </w:t>
      </w:r>
      <w:r w:rsidR="005F0ED9">
        <w:rPr>
          <w:rFonts w:ascii="Calibri" w:hAnsi="Calibri"/>
          <w:sz w:val="22"/>
          <w:szCs w:val="22"/>
        </w:rPr>
        <w:t>D</w:t>
      </w:r>
      <w:r w:rsidR="005F0ED9" w:rsidRPr="005F0ED9">
        <w:rPr>
          <w:rFonts w:ascii="Calibri" w:hAnsi="Calibri"/>
          <w:sz w:val="22"/>
          <w:szCs w:val="22"/>
        </w:rPr>
        <w:t>íla.</w:t>
      </w:r>
    </w:p>
    <w:p w14:paraId="3BC0BE3B" w14:textId="77777777" w:rsidR="00F03509" w:rsidRPr="00774896" w:rsidRDefault="00F03509" w:rsidP="00F03509">
      <w:pPr>
        <w:pStyle w:val="Odstavecseseznamem"/>
        <w:ind w:left="567"/>
        <w:jc w:val="both"/>
        <w:rPr>
          <w:rFonts w:ascii="Calibri" w:hAnsi="Calibri"/>
          <w:sz w:val="22"/>
          <w:szCs w:val="22"/>
        </w:rPr>
      </w:pPr>
    </w:p>
    <w:p w14:paraId="6C4EAE47" w14:textId="77777777" w:rsidR="00F03509" w:rsidRPr="00F1319B" w:rsidRDefault="00F03509" w:rsidP="00F03509">
      <w:pPr>
        <w:pStyle w:val="Odstavecseseznamem"/>
        <w:numPr>
          <w:ilvl w:val="0"/>
          <w:numId w:val="13"/>
        </w:numPr>
        <w:jc w:val="both"/>
        <w:rPr>
          <w:rFonts w:ascii="Calibri" w:hAnsi="Calibri"/>
          <w:sz w:val="22"/>
          <w:szCs w:val="22"/>
        </w:rPr>
      </w:pPr>
      <w:r>
        <w:rPr>
          <w:rFonts w:ascii="Calibri" w:hAnsi="Calibri"/>
          <w:sz w:val="22"/>
          <w:szCs w:val="22"/>
        </w:rPr>
        <w:lastRenderedPageBreak/>
        <w:t>Zhotovitel je dále povinen při plnění předmětu Sml</w:t>
      </w:r>
      <w:r w:rsidR="00CF7C8F">
        <w:rPr>
          <w:rFonts w:ascii="Calibri" w:hAnsi="Calibri"/>
          <w:sz w:val="22"/>
          <w:szCs w:val="22"/>
        </w:rPr>
        <w:t>ouvy postupovat s náležitou péčí</w:t>
      </w:r>
      <w:r>
        <w:rPr>
          <w:rFonts w:ascii="Calibri" w:hAnsi="Calibri"/>
          <w:sz w:val="22"/>
          <w:szCs w:val="22"/>
        </w:rPr>
        <w:t>, dle svých odborných znalostí a</w:t>
      </w:r>
      <w:r w:rsidRPr="007718C1">
        <w:rPr>
          <w:rFonts w:ascii="Calibri" w:hAnsi="Calibri"/>
          <w:sz w:val="22"/>
          <w:szCs w:val="22"/>
        </w:rPr>
        <w:t xml:space="preserve"> zkušeností</w:t>
      </w:r>
      <w:r>
        <w:rPr>
          <w:rFonts w:ascii="Calibri" w:hAnsi="Calibri"/>
          <w:sz w:val="22"/>
          <w:szCs w:val="22"/>
        </w:rPr>
        <w:t>,</w:t>
      </w:r>
      <w:r w:rsidRPr="007718C1">
        <w:rPr>
          <w:rFonts w:ascii="Calibri" w:hAnsi="Calibri"/>
          <w:sz w:val="22"/>
          <w:szCs w:val="22"/>
        </w:rPr>
        <w:t xml:space="preserve"> </w:t>
      </w:r>
      <w:r>
        <w:rPr>
          <w:rFonts w:ascii="Calibri" w:hAnsi="Calibri"/>
          <w:sz w:val="22"/>
          <w:szCs w:val="22"/>
        </w:rPr>
        <w:t>v souladu se zájmy Objednatele a podle pokynů Objednatele, pokud Objednatel takové pokyny Zhotoviteli udělí.</w:t>
      </w:r>
    </w:p>
    <w:p w14:paraId="2180D99F" w14:textId="77777777" w:rsidR="00F03509" w:rsidRPr="00F1319B" w:rsidRDefault="00F03509" w:rsidP="00F03509">
      <w:pPr>
        <w:pStyle w:val="Odstavecseseznamem"/>
        <w:ind w:left="567"/>
        <w:jc w:val="both"/>
        <w:rPr>
          <w:rFonts w:ascii="Calibri" w:hAnsi="Calibri"/>
          <w:sz w:val="22"/>
          <w:szCs w:val="22"/>
        </w:rPr>
      </w:pPr>
    </w:p>
    <w:p w14:paraId="67297E1A" w14:textId="77777777" w:rsidR="00F03509" w:rsidRDefault="00F03509" w:rsidP="00F03509">
      <w:pPr>
        <w:pStyle w:val="Odstavecseseznamem"/>
        <w:numPr>
          <w:ilvl w:val="0"/>
          <w:numId w:val="13"/>
        </w:numPr>
        <w:jc w:val="both"/>
        <w:rPr>
          <w:rFonts w:ascii="Calibri" w:hAnsi="Calibri"/>
          <w:sz w:val="22"/>
          <w:szCs w:val="22"/>
        </w:rPr>
      </w:pPr>
      <w:r w:rsidRPr="00F1319B">
        <w:rPr>
          <w:rFonts w:ascii="Calibri" w:hAnsi="Calibri"/>
          <w:sz w:val="22"/>
          <w:szCs w:val="22"/>
        </w:rPr>
        <w:t xml:space="preserve">Zhotovitel </w:t>
      </w:r>
      <w:r>
        <w:rPr>
          <w:rFonts w:ascii="Calibri" w:hAnsi="Calibri"/>
          <w:sz w:val="22"/>
          <w:szCs w:val="22"/>
        </w:rPr>
        <w:t>je povinen provést Části Díla</w:t>
      </w:r>
      <w:r w:rsidRPr="00F1319B">
        <w:rPr>
          <w:rFonts w:ascii="Calibri" w:hAnsi="Calibri"/>
          <w:sz w:val="22"/>
          <w:szCs w:val="22"/>
        </w:rPr>
        <w:t xml:space="preserve"> tak, aby splnily všechny podmínky obsažené v jim předcházejících </w:t>
      </w:r>
      <w:r>
        <w:rPr>
          <w:rFonts w:ascii="Calibri" w:hAnsi="Calibri"/>
          <w:sz w:val="22"/>
          <w:szCs w:val="22"/>
        </w:rPr>
        <w:t>Částech Díla</w:t>
      </w:r>
      <w:r w:rsidR="002F59F2">
        <w:rPr>
          <w:rFonts w:ascii="Calibri" w:hAnsi="Calibri"/>
          <w:sz w:val="22"/>
          <w:szCs w:val="22"/>
        </w:rPr>
        <w:t xml:space="preserve"> a</w:t>
      </w:r>
      <w:r w:rsidR="002F59F2" w:rsidRPr="002F59F2">
        <w:rPr>
          <w:rFonts w:ascii="Calibri" w:hAnsi="Calibri"/>
          <w:sz w:val="22"/>
          <w:szCs w:val="22"/>
        </w:rPr>
        <w:t xml:space="preserve"> </w:t>
      </w:r>
      <w:r w:rsidR="002F59F2" w:rsidRPr="00F1319B">
        <w:rPr>
          <w:rFonts w:ascii="Calibri" w:hAnsi="Calibri"/>
          <w:sz w:val="22"/>
          <w:szCs w:val="22"/>
        </w:rPr>
        <w:t>správních rozhodnutích</w:t>
      </w:r>
      <w:r w:rsidRPr="00F1319B">
        <w:rPr>
          <w:rFonts w:ascii="Calibri" w:hAnsi="Calibri"/>
          <w:sz w:val="22"/>
          <w:szCs w:val="22"/>
        </w:rPr>
        <w:t>, jakož i podmínky obsažené v případných dalších správních rozhodnutích</w:t>
      </w:r>
      <w:r>
        <w:rPr>
          <w:rFonts w:ascii="Calibri" w:hAnsi="Calibri"/>
          <w:sz w:val="22"/>
          <w:szCs w:val="22"/>
        </w:rPr>
        <w:t xml:space="preserve">, </w:t>
      </w:r>
      <w:r w:rsidRPr="00F1319B">
        <w:rPr>
          <w:rFonts w:ascii="Calibri" w:hAnsi="Calibri"/>
          <w:sz w:val="22"/>
          <w:szCs w:val="22"/>
        </w:rPr>
        <w:t>stanoviscích</w:t>
      </w:r>
      <w:r>
        <w:rPr>
          <w:rFonts w:ascii="Calibri" w:hAnsi="Calibri"/>
          <w:sz w:val="22"/>
          <w:szCs w:val="22"/>
        </w:rPr>
        <w:t xml:space="preserve"> a vyjádřeních</w:t>
      </w:r>
      <w:r w:rsidRPr="00F1319B">
        <w:rPr>
          <w:rFonts w:ascii="Calibri" w:hAnsi="Calibri"/>
          <w:sz w:val="22"/>
          <w:szCs w:val="22"/>
        </w:rPr>
        <w:t xml:space="preserve">, jež budou </w:t>
      </w:r>
      <w:r>
        <w:rPr>
          <w:rFonts w:ascii="Calibri" w:hAnsi="Calibri"/>
          <w:sz w:val="22"/>
          <w:szCs w:val="22"/>
        </w:rPr>
        <w:t>Z</w:t>
      </w:r>
      <w:r w:rsidRPr="00F1319B">
        <w:rPr>
          <w:rFonts w:ascii="Calibri" w:hAnsi="Calibri"/>
          <w:sz w:val="22"/>
          <w:szCs w:val="22"/>
        </w:rPr>
        <w:t xml:space="preserve">hotoviteli předána </w:t>
      </w:r>
      <w:r>
        <w:rPr>
          <w:rFonts w:ascii="Calibri" w:hAnsi="Calibri"/>
          <w:sz w:val="22"/>
          <w:szCs w:val="22"/>
        </w:rPr>
        <w:t>Objednatelem</w:t>
      </w:r>
      <w:r w:rsidRPr="00F1319B">
        <w:rPr>
          <w:rFonts w:ascii="Calibri" w:hAnsi="Calibri"/>
          <w:sz w:val="22"/>
          <w:szCs w:val="22"/>
        </w:rPr>
        <w:t xml:space="preserve">. Objednatel </w:t>
      </w:r>
      <w:r>
        <w:rPr>
          <w:rFonts w:ascii="Calibri" w:hAnsi="Calibri"/>
          <w:sz w:val="22"/>
          <w:szCs w:val="22"/>
        </w:rPr>
        <w:t xml:space="preserve">je povinen </w:t>
      </w:r>
      <w:r w:rsidRPr="00F1319B">
        <w:rPr>
          <w:rFonts w:ascii="Calibri" w:hAnsi="Calibri"/>
          <w:sz w:val="22"/>
          <w:szCs w:val="22"/>
        </w:rPr>
        <w:t xml:space="preserve">předávat </w:t>
      </w:r>
      <w:r>
        <w:rPr>
          <w:rFonts w:ascii="Calibri" w:hAnsi="Calibri"/>
          <w:sz w:val="22"/>
          <w:szCs w:val="22"/>
        </w:rPr>
        <w:t>Z</w:t>
      </w:r>
      <w:r w:rsidRPr="00F1319B">
        <w:rPr>
          <w:rFonts w:ascii="Calibri" w:hAnsi="Calibri"/>
          <w:sz w:val="22"/>
          <w:szCs w:val="22"/>
        </w:rPr>
        <w:t xml:space="preserve">hotoviteli </w:t>
      </w:r>
      <w:r>
        <w:rPr>
          <w:rFonts w:ascii="Calibri" w:hAnsi="Calibri"/>
          <w:sz w:val="22"/>
          <w:szCs w:val="22"/>
        </w:rPr>
        <w:t>veškerá správní rozhodnutí,</w:t>
      </w:r>
      <w:r w:rsidRPr="00F1319B">
        <w:rPr>
          <w:rFonts w:ascii="Calibri" w:hAnsi="Calibri"/>
          <w:sz w:val="22"/>
          <w:szCs w:val="22"/>
        </w:rPr>
        <w:t xml:space="preserve"> stanoviska </w:t>
      </w:r>
      <w:r>
        <w:rPr>
          <w:rFonts w:ascii="Calibri" w:hAnsi="Calibri"/>
          <w:sz w:val="22"/>
          <w:szCs w:val="22"/>
        </w:rPr>
        <w:t xml:space="preserve">a vyjádření </w:t>
      </w:r>
      <w:r w:rsidRPr="00F1319B">
        <w:rPr>
          <w:rFonts w:ascii="Calibri" w:hAnsi="Calibri"/>
          <w:sz w:val="22"/>
          <w:szCs w:val="22"/>
        </w:rPr>
        <w:t xml:space="preserve">týkající se </w:t>
      </w:r>
      <w:r>
        <w:rPr>
          <w:rFonts w:ascii="Calibri" w:hAnsi="Calibri"/>
          <w:sz w:val="22"/>
          <w:szCs w:val="22"/>
        </w:rPr>
        <w:t xml:space="preserve">Díla, </w:t>
      </w:r>
      <w:r w:rsidR="002F59F2">
        <w:rPr>
          <w:rFonts w:ascii="Calibri" w:hAnsi="Calibri"/>
          <w:sz w:val="22"/>
          <w:szCs w:val="22"/>
        </w:rPr>
        <w:t xml:space="preserve">resp. </w:t>
      </w:r>
      <w:r>
        <w:rPr>
          <w:rFonts w:ascii="Calibri" w:hAnsi="Calibri"/>
          <w:sz w:val="22"/>
          <w:szCs w:val="22"/>
        </w:rPr>
        <w:t>Části Díla</w:t>
      </w:r>
      <w:r w:rsidR="002F59F2">
        <w:rPr>
          <w:rFonts w:ascii="Calibri" w:hAnsi="Calibri"/>
          <w:sz w:val="22"/>
          <w:szCs w:val="22"/>
        </w:rPr>
        <w:t>,</w:t>
      </w:r>
      <w:r w:rsidRPr="00F1319B">
        <w:rPr>
          <w:rFonts w:ascii="Calibri" w:hAnsi="Calibri"/>
          <w:sz w:val="22"/>
          <w:szCs w:val="22"/>
        </w:rPr>
        <w:t xml:space="preserve"> nebo </w:t>
      </w:r>
      <w:r>
        <w:rPr>
          <w:rFonts w:ascii="Calibri" w:hAnsi="Calibri"/>
          <w:sz w:val="22"/>
          <w:szCs w:val="22"/>
        </w:rPr>
        <w:t>S</w:t>
      </w:r>
      <w:r w:rsidRPr="00F1319B">
        <w:rPr>
          <w:rFonts w:ascii="Calibri" w:hAnsi="Calibri"/>
          <w:sz w:val="22"/>
          <w:szCs w:val="22"/>
        </w:rPr>
        <w:t>tavby bez zbytečného odkladu.</w:t>
      </w:r>
    </w:p>
    <w:p w14:paraId="3DD7A761" w14:textId="77777777" w:rsidR="00F03509" w:rsidRPr="00F1319B" w:rsidRDefault="00F03509" w:rsidP="00F03509">
      <w:pPr>
        <w:pStyle w:val="Odstavecseseznamem"/>
        <w:ind w:left="567"/>
        <w:jc w:val="both"/>
        <w:rPr>
          <w:rFonts w:ascii="Calibri" w:hAnsi="Calibri"/>
          <w:sz w:val="22"/>
          <w:szCs w:val="22"/>
        </w:rPr>
      </w:pPr>
    </w:p>
    <w:p w14:paraId="153CF85A" w14:textId="77777777" w:rsidR="00F03509" w:rsidRPr="001051DB" w:rsidRDefault="00F03509" w:rsidP="00F03509">
      <w:pPr>
        <w:pStyle w:val="Odstavecseseznamem"/>
        <w:numPr>
          <w:ilvl w:val="0"/>
          <w:numId w:val="13"/>
        </w:numPr>
        <w:jc w:val="both"/>
        <w:rPr>
          <w:rFonts w:ascii="Calibri" w:hAnsi="Calibri"/>
          <w:sz w:val="22"/>
          <w:szCs w:val="22"/>
        </w:rPr>
      </w:pPr>
      <w:r w:rsidRPr="00F1319B">
        <w:rPr>
          <w:rFonts w:ascii="Calibri" w:hAnsi="Calibri"/>
          <w:sz w:val="22"/>
          <w:szCs w:val="22"/>
        </w:rPr>
        <w:t xml:space="preserve">Zhotovitel je povinen </w:t>
      </w:r>
      <w:r>
        <w:rPr>
          <w:rFonts w:ascii="Calibri" w:hAnsi="Calibri"/>
          <w:sz w:val="22"/>
          <w:szCs w:val="22"/>
        </w:rPr>
        <w:t>Dílo</w:t>
      </w:r>
      <w:r w:rsidRPr="00F1319B">
        <w:rPr>
          <w:rFonts w:ascii="Calibri" w:hAnsi="Calibri"/>
          <w:sz w:val="22"/>
          <w:szCs w:val="22"/>
        </w:rPr>
        <w:t xml:space="preserve">, resp. </w:t>
      </w:r>
      <w:r>
        <w:rPr>
          <w:rFonts w:ascii="Calibri" w:hAnsi="Calibri"/>
          <w:sz w:val="22"/>
          <w:szCs w:val="22"/>
        </w:rPr>
        <w:t>Části Díla,</w:t>
      </w:r>
      <w:r w:rsidRPr="00F1319B">
        <w:rPr>
          <w:rFonts w:ascii="Calibri" w:hAnsi="Calibri"/>
          <w:sz w:val="22"/>
          <w:szCs w:val="22"/>
        </w:rPr>
        <w:t xml:space="preserve"> vytvořit a předat </w:t>
      </w:r>
      <w:r>
        <w:rPr>
          <w:rFonts w:ascii="Calibri" w:hAnsi="Calibri"/>
          <w:sz w:val="22"/>
          <w:szCs w:val="22"/>
        </w:rPr>
        <w:t>Objednateli se všemi náležitostmi (</w:t>
      </w:r>
      <w:r w:rsidRPr="00F1319B">
        <w:rPr>
          <w:rFonts w:ascii="Calibri" w:hAnsi="Calibri"/>
          <w:sz w:val="22"/>
          <w:szCs w:val="22"/>
        </w:rPr>
        <w:t>grafick</w:t>
      </w:r>
      <w:r>
        <w:rPr>
          <w:rFonts w:ascii="Calibri" w:hAnsi="Calibri"/>
          <w:sz w:val="22"/>
          <w:szCs w:val="22"/>
        </w:rPr>
        <w:t>ými</w:t>
      </w:r>
      <w:r w:rsidRPr="00F1319B">
        <w:rPr>
          <w:rFonts w:ascii="Calibri" w:hAnsi="Calibri"/>
          <w:sz w:val="22"/>
          <w:szCs w:val="22"/>
        </w:rPr>
        <w:t>, textov</w:t>
      </w:r>
      <w:r>
        <w:rPr>
          <w:rFonts w:ascii="Calibri" w:hAnsi="Calibri"/>
          <w:sz w:val="22"/>
          <w:szCs w:val="22"/>
        </w:rPr>
        <w:t>ými a dokladovými)</w:t>
      </w:r>
      <w:r w:rsidRPr="00F1319B">
        <w:rPr>
          <w:rFonts w:ascii="Calibri" w:hAnsi="Calibri"/>
          <w:sz w:val="22"/>
          <w:szCs w:val="22"/>
        </w:rPr>
        <w:t xml:space="preserve"> vždy v</w:t>
      </w:r>
      <w:r>
        <w:rPr>
          <w:rFonts w:ascii="Calibri" w:hAnsi="Calibri"/>
          <w:sz w:val="22"/>
          <w:szCs w:val="22"/>
        </w:rPr>
        <w:t> písemné formě v:</w:t>
      </w:r>
    </w:p>
    <w:p w14:paraId="5F104C71" w14:textId="77777777" w:rsidR="00F03509" w:rsidRDefault="00F03509" w:rsidP="00F03509">
      <w:pPr>
        <w:pStyle w:val="Odstavecseseznamem"/>
        <w:numPr>
          <w:ilvl w:val="1"/>
          <w:numId w:val="13"/>
        </w:numPr>
        <w:jc w:val="both"/>
        <w:rPr>
          <w:rFonts w:ascii="Calibri" w:hAnsi="Calibri"/>
          <w:sz w:val="22"/>
          <w:szCs w:val="22"/>
        </w:rPr>
      </w:pPr>
      <w:r>
        <w:rPr>
          <w:rFonts w:ascii="Calibri" w:hAnsi="Calibri"/>
          <w:sz w:val="22"/>
          <w:szCs w:val="22"/>
        </w:rPr>
        <w:t xml:space="preserve">v listinné </w:t>
      </w:r>
      <w:r w:rsidRPr="00F1319B">
        <w:rPr>
          <w:rFonts w:ascii="Calibri" w:hAnsi="Calibri"/>
          <w:sz w:val="22"/>
          <w:szCs w:val="22"/>
        </w:rPr>
        <w:t>podobě</w:t>
      </w:r>
      <w:r>
        <w:rPr>
          <w:rFonts w:ascii="Calibri" w:hAnsi="Calibri"/>
          <w:sz w:val="22"/>
          <w:szCs w:val="22"/>
        </w:rPr>
        <w:t>, a to minimálně v 6 vyhotoveních;</w:t>
      </w:r>
    </w:p>
    <w:p w14:paraId="0F516A4A" w14:textId="77777777" w:rsidR="00F03509" w:rsidRDefault="00F03509" w:rsidP="00F03509">
      <w:pPr>
        <w:pStyle w:val="Odstavecseseznamem"/>
        <w:numPr>
          <w:ilvl w:val="1"/>
          <w:numId w:val="13"/>
        </w:numPr>
        <w:jc w:val="both"/>
        <w:rPr>
          <w:rFonts w:ascii="Calibri" w:hAnsi="Calibri"/>
          <w:sz w:val="22"/>
          <w:szCs w:val="22"/>
        </w:rPr>
      </w:pPr>
      <w:r>
        <w:rPr>
          <w:rFonts w:ascii="Calibri" w:hAnsi="Calibri"/>
          <w:sz w:val="22"/>
          <w:szCs w:val="22"/>
        </w:rPr>
        <w:t xml:space="preserve">v elektronické podobě, a to minimálně v </w:t>
      </w:r>
      <w:r w:rsidRPr="00F1319B">
        <w:rPr>
          <w:rFonts w:ascii="Calibri" w:hAnsi="Calibri"/>
          <w:sz w:val="22"/>
          <w:szCs w:val="22"/>
        </w:rPr>
        <w:t xml:space="preserve">1 vyhotovení </w:t>
      </w:r>
      <w:r>
        <w:rPr>
          <w:rFonts w:ascii="Calibri" w:hAnsi="Calibri"/>
          <w:sz w:val="22"/>
          <w:szCs w:val="22"/>
        </w:rPr>
        <w:t>(</w:t>
      </w:r>
      <w:r w:rsidRPr="00F1319B">
        <w:rPr>
          <w:rFonts w:ascii="Calibri" w:hAnsi="Calibri"/>
          <w:sz w:val="22"/>
          <w:szCs w:val="22"/>
        </w:rPr>
        <w:t xml:space="preserve">na </w:t>
      </w:r>
      <w:r>
        <w:rPr>
          <w:rFonts w:ascii="Calibri" w:hAnsi="Calibri"/>
          <w:sz w:val="22"/>
          <w:szCs w:val="22"/>
        </w:rPr>
        <w:t>vhodném datovém nosiči, např. CD nebo DVD,</w:t>
      </w:r>
      <w:r w:rsidRPr="00F1319B">
        <w:rPr>
          <w:rFonts w:ascii="Calibri" w:hAnsi="Calibri"/>
          <w:sz w:val="22"/>
          <w:szCs w:val="22"/>
        </w:rPr>
        <w:t xml:space="preserve"> ve </w:t>
      </w:r>
      <w:r w:rsidR="00CF7C8F">
        <w:rPr>
          <w:rFonts w:ascii="Calibri" w:hAnsi="Calibri"/>
          <w:sz w:val="22"/>
          <w:szCs w:val="22"/>
        </w:rPr>
        <w:t xml:space="preserve">vhodných formátech, např. </w:t>
      </w:r>
      <w:r w:rsidRPr="00F1319B">
        <w:rPr>
          <w:rFonts w:ascii="Calibri" w:hAnsi="Calibri"/>
          <w:sz w:val="22"/>
          <w:szCs w:val="22"/>
        </w:rPr>
        <w:t>„</w:t>
      </w:r>
      <w:r>
        <w:rPr>
          <w:rFonts w:ascii="Calibri" w:hAnsi="Calibri"/>
          <w:sz w:val="22"/>
          <w:szCs w:val="22"/>
        </w:rPr>
        <w:t>*.</w:t>
      </w:r>
      <w:proofErr w:type="spellStart"/>
      <w:r w:rsidRPr="00F1319B">
        <w:rPr>
          <w:rFonts w:ascii="Calibri" w:hAnsi="Calibri"/>
          <w:sz w:val="22"/>
          <w:szCs w:val="22"/>
        </w:rPr>
        <w:t>dwg</w:t>
      </w:r>
      <w:proofErr w:type="spellEnd"/>
      <w:r w:rsidRPr="00F1319B">
        <w:rPr>
          <w:rFonts w:ascii="Calibri" w:hAnsi="Calibri"/>
          <w:sz w:val="22"/>
          <w:szCs w:val="22"/>
        </w:rPr>
        <w:t>“, „</w:t>
      </w:r>
      <w:r>
        <w:rPr>
          <w:rFonts w:ascii="Calibri" w:hAnsi="Calibri"/>
          <w:sz w:val="22"/>
          <w:szCs w:val="22"/>
        </w:rPr>
        <w:t>*.</w:t>
      </w:r>
      <w:proofErr w:type="spellStart"/>
      <w:r w:rsidRPr="00F1319B">
        <w:rPr>
          <w:rFonts w:ascii="Calibri" w:hAnsi="Calibri"/>
          <w:sz w:val="22"/>
          <w:szCs w:val="22"/>
        </w:rPr>
        <w:t>pdf</w:t>
      </w:r>
      <w:proofErr w:type="spellEnd"/>
      <w:r w:rsidRPr="00F1319B">
        <w:rPr>
          <w:rFonts w:ascii="Calibri" w:hAnsi="Calibri"/>
          <w:sz w:val="22"/>
          <w:szCs w:val="22"/>
        </w:rPr>
        <w:t>“, „</w:t>
      </w:r>
      <w:r>
        <w:rPr>
          <w:rFonts w:ascii="Calibri" w:hAnsi="Calibri"/>
          <w:sz w:val="22"/>
          <w:szCs w:val="22"/>
        </w:rPr>
        <w:t>*.</w:t>
      </w:r>
      <w:proofErr w:type="spellStart"/>
      <w:r w:rsidRPr="00F1319B">
        <w:rPr>
          <w:rFonts w:ascii="Calibri" w:hAnsi="Calibri"/>
          <w:sz w:val="22"/>
          <w:szCs w:val="22"/>
        </w:rPr>
        <w:t>xls</w:t>
      </w:r>
      <w:proofErr w:type="spellEnd"/>
      <w:r w:rsidRPr="00F1319B">
        <w:rPr>
          <w:rFonts w:ascii="Calibri" w:hAnsi="Calibri"/>
          <w:sz w:val="22"/>
          <w:szCs w:val="22"/>
        </w:rPr>
        <w:t>“ a „</w:t>
      </w:r>
      <w:r>
        <w:rPr>
          <w:rFonts w:ascii="Calibri" w:hAnsi="Calibri"/>
          <w:sz w:val="22"/>
          <w:szCs w:val="22"/>
        </w:rPr>
        <w:t>*.</w:t>
      </w:r>
      <w:r w:rsidRPr="00F1319B">
        <w:rPr>
          <w:rFonts w:ascii="Calibri" w:hAnsi="Calibri"/>
          <w:sz w:val="22"/>
          <w:szCs w:val="22"/>
        </w:rPr>
        <w:t>doc“</w:t>
      </w:r>
      <w:r>
        <w:rPr>
          <w:rFonts w:ascii="Calibri" w:hAnsi="Calibri"/>
          <w:sz w:val="22"/>
          <w:szCs w:val="22"/>
        </w:rPr>
        <w:t>)</w:t>
      </w:r>
      <w:r w:rsidRPr="00F1319B">
        <w:rPr>
          <w:rFonts w:ascii="Calibri" w:hAnsi="Calibri"/>
          <w:sz w:val="22"/>
          <w:szCs w:val="22"/>
        </w:rPr>
        <w:t>.</w:t>
      </w:r>
    </w:p>
    <w:p w14:paraId="41674730" w14:textId="77777777" w:rsidR="00527F3B" w:rsidRDefault="00527F3B" w:rsidP="00527F3B">
      <w:pPr>
        <w:ind w:left="567"/>
        <w:jc w:val="both"/>
        <w:rPr>
          <w:rFonts w:ascii="Calibri" w:hAnsi="Calibri"/>
          <w:sz w:val="22"/>
          <w:szCs w:val="22"/>
        </w:rPr>
      </w:pPr>
    </w:p>
    <w:p w14:paraId="3222E005" w14:textId="77777777" w:rsidR="00527F3B" w:rsidRPr="00172703" w:rsidRDefault="00EF4FF1" w:rsidP="00527F3B">
      <w:pPr>
        <w:pStyle w:val="Odstavecseseznamem"/>
        <w:numPr>
          <w:ilvl w:val="0"/>
          <w:numId w:val="13"/>
        </w:numPr>
        <w:jc w:val="both"/>
        <w:rPr>
          <w:rFonts w:ascii="Calibri" w:hAnsi="Calibri"/>
          <w:sz w:val="22"/>
          <w:szCs w:val="22"/>
        </w:rPr>
      </w:pPr>
      <w:r>
        <w:rPr>
          <w:rFonts w:ascii="Calibri" w:hAnsi="Calibri"/>
          <w:sz w:val="22"/>
          <w:szCs w:val="22"/>
        </w:rPr>
        <w:t xml:space="preserve">Dluh </w:t>
      </w:r>
      <w:r w:rsidR="00527F3B">
        <w:rPr>
          <w:rFonts w:ascii="Calibri" w:hAnsi="Calibri"/>
          <w:sz w:val="22"/>
          <w:szCs w:val="22"/>
        </w:rPr>
        <w:t>Z</w:t>
      </w:r>
      <w:r w:rsidR="00527F3B" w:rsidRPr="00172703">
        <w:rPr>
          <w:rFonts w:ascii="Calibri" w:hAnsi="Calibri"/>
          <w:sz w:val="22"/>
          <w:szCs w:val="22"/>
        </w:rPr>
        <w:t xml:space="preserve">hotovitele </w:t>
      </w:r>
      <w:r w:rsidR="00527F3B">
        <w:rPr>
          <w:rFonts w:ascii="Calibri" w:hAnsi="Calibri"/>
          <w:sz w:val="22"/>
          <w:szCs w:val="22"/>
        </w:rPr>
        <w:t>splnit předmět Smlouvy je splněn:</w:t>
      </w:r>
    </w:p>
    <w:p w14:paraId="7EF8E2A6" w14:textId="77777777" w:rsidR="00527F3B" w:rsidRPr="00172703" w:rsidRDefault="00527F3B" w:rsidP="00527F3B">
      <w:pPr>
        <w:pStyle w:val="Odstavecseseznamem"/>
        <w:numPr>
          <w:ilvl w:val="1"/>
          <w:numId w:val="13"/>
        </w:numPr>
        <w:jc w:val="both"/>
        <w:rPr>
          <w:rFonts w:ascii="Calibri" w:hAnsi="Calibri"/>
          <w:sz w:val="22"/>
          <w:szCs w:val="22"/>
        </w:rPr>
      </w:pPr>
      <w:r w:rsidRPr="00172703">
        <w:rPr>
          <w:rFonts w:ascii="Calibri" w:hAnsi="Calibri"/>
          <w:sz w:val="22"/>
          <w:szCs w:val="22"/>
        </w:rPr>
        <w:t xml:space="preserve">dokončením </w:t>
      </w:r>
      <w:r>
        <w:rPr>
          <w:rFonts w:ascii="Calibri" w:hAnsi="Calibri"/>
          <w:sz w:val="22"/>
          <w:szCs w:val="22"/>
        </w:rPr>
        <w:t>Díla, resp. Částí Díla,</w:t>
      </w:r>
      <w:r w:rsidRPr="00172703">
        <w:rPr>
          <w:rFonts w:ascii="Calibri" w:hAnsi="Calibri"/>
          <w:sz w:val="22"/>
          <w:szCs w:val="22"/>
        </w:rPr>
        <w:t xml:space="preserve"> a </w:t>
      </w:r>
      <w:r>
        <w:rPr>
          <w:rFonts w:ascii="Calibri" w:hAnsi="Calibri"/>
          <w:sz w:val="22"/>
          <w:szCs w:val="22"/>
        </w:rPr>
        <w:t>jeho</w:t>
      </w:r>
      <w:r w:rsidRPr="00172703">
        <w:rPr>
          <w:rFonts w:ascii="Calibri" w:hAnsi="Calibri"/>
          <w:sz w:val="22"/>
          <w:szCs w:val="22"/>
        </w:rPr>
        <w:t xml:space="preserve"> předáním </w:t>
      </w:r>
      <w:r>
        <w:rPr>
          <w:rFonts w:ascii="Calibri" w:hAnsi="Calibri"/>
          <w:sz w:val="22"/>
          <w:szCs w:val="22"/>
        </w:rPr>
        <w:t>O</w:t>
      </w:r>
      <w:r w:rsidRPr="00172703">
        <w:rPr>
          <w:rFonts w:ascii="Calibri" w:hAnsi="Calibri"/>
          <w:sz w:val="22"/>
          <w:szCs w:val="22"/>
        </w:rPr>
        <w:t>bjednateli</w:t>
      </w:r>
      <w:r>
        <w:rPr>
          <w:rFonts w:ascii="Calibri" w:hAnsi="Calibri"/>
          <w:sz w:val="22"/>
          <w:szCs w:val="22"/>
        </w:rPr>
        <w:t>, a</w:t>
      </w:r>
    </w:p>
    <w:p w14:paraId="2D1BFB68" w14:textId="77777777" w:rsidR="00527F3B" w:rsidRPr="00EF4FF1" w:rsidRDefault="00527F3B" w:rsidP="00EF4FF1">
      <w:pPr>
        <w:pStyle w:val="Odstavecseseznamem"/>
        <w:numPr>
          <w:ilvl w:val="1"/>
          <w:numId w:val="13"/>
        </w:numPr>
        <w:jc w:val="both"/>
        <w:rPr>
          <w:rFonts w:ascii="Calibri" w:hAnsi="Calibri"/>
          <w:sz w:val="22"/>
          <w:szCs w:val="22"/>
        </w:rPr>
      </w:pPr>
      <w:r>
        <w:rPr>
          <w:rFonts w:ascii="Calibri" w:hAnsi="Calibri"/>
          <w:sz w:val="22"/>
          <w:szCs w:val="22"/>
        </w:rPr>
        <w:t>poskytnutím Souvisejících plnění</w:t>
      </w:r>
      <w:r w:rsidRPr="00EF4FF1">
        <w:rPr>
          <w:rFonts w:ascii="Calibri" w:hAnsi="Calibri"/>
          <w:sz w:val="22"/>
          <w:szCs w:val="22"/>
        </w:rPr>
        <w:t>.</w:t>
      </w:r>
    </w:p>
    <w:p w14:paraId="25889D6C" w14:textId="77777777" w:rsidR="00F03509" w:rsidRDefault="00F03509" w:rsidP="00C30FB9">
      <w:pPr>
        <w:jc w:val="both"/>
        <w:rPr>
          <w:rFonts w:ascii="Calibri" w:hAnsi="Calibri"/>
          <w:sz w:val="22"/>
          <w:szCs w:val="22"/>
          <w:highlight w:val="yellow"/>
        </w:rPr>
      </w:pPr>
    </w:p>
    <w:p w14:paraId="050C0D82" w14:textId="77777777" w:rsidR="00C30FB9" w:rsidRDefault="00C30FB9" w:rsidP="00C30FB9">
      <w:pPr>
        <w:jc w:val="both"/>
        <w:rPr>
          <w:rFonts w:ascii="Calibri" w:hAnsi="Calibri"/>
          <w:sz w:val="22"/>
          <w:szCs w:val="22"/>
          <w:highlight w:val="red"/>
        </w:rPr>
      </w:pPr>
      <w:bookmarkStart w:id="41" w:name="_Toc383117520"/>
      <w:bookmarkEnd w:id="33"/>
      <w:bookmarkEnd w:id="38"/>
      <w:bookmarkEnd w:id="39"/>
      <w:bookmarkEnd w:id="40"/>
    </w:p>
    <w:p w14:paraId="3A6EDC77" w14:textId="77777777" w:rsidR="00441AE5" w:rsidRPr="00172703" w:rsidRDefault="00441AE5" w:rsidP="00441AE5">
      <w:pPr>
        <w:pStyle w:val="Nadpis1"/>
        <w:rPr>
          <w:szCs w:val="22"/>
        </w:rPr>
      </w:pPr>
      <w:r w:rsidRPr="00172703">
        <w:rPr>
          <w:szCs w:val="22"/>
        </w:rPr>
        <w:t xml:space="preserve">PŘEDÁNÍ A PŘEVZETÍ </w:t>
      </w:r>
      <w:r w:rsidR="009D2461">
        <w:rPr>
          <w:szCs w:val="22"/>
        </w:rPr>
        <w:t>VÝSLEDKŮ ČINNOSTI ZHOTOVITELE</w:t>
      </w:r>
    </w:p>
    <w:p w14:paraId="4A0C8976" w14:textId="77777777" w:rsidR="00441AE5" w:rsidRPr="00172703" w:rsidRDefault="00441AE5" w:rsidP="00441AE5">
      <w:pPr>
        <w:keepNext/>
        <w:keepLines/>
        <w:rPr>
          <w:rFonts w:ascii="Calibri" w:hAnsi="Calibri"/>
          <w:sz w:val="22"/>
          <w:szCs w:val="22"/>
        </w:rPr>
      </w:pPr>
    </w:p>
    <w:p w14:paraId="5E02519A" w14:textId="30652408" w:rsidR="00441AE5" w:rsidRPr="00172703" w:rsidRDefault="00441AE5" w:rsidP="00441AE5">
      <w:pPr>
        <w:keepNext/>
        <w:keepLines/>
        <w:numPr>
          <w:ilvl w:val="0"/>
          <w:numId w:val="13"/>
        </w:numPr>
        <w:jc w:val="both"/>
        <w:rPr>
          <w:rFonts w:ascii="Calibri" w:hAnsi="Calibri"/>
          <w:sz w:val="22"/>
          <w:szCs w:val="22"/>
        </w:rPr>
      </w:pPr>
      <w:r w:rsidRPr="00172703">
        <w:rPr>
          <w:rFonts w:ascii="Calibri" w:hAnsi="Calibri"/>
          <w:sz w:val="22"/>
          <w:szCs w:val="22"/>
        </w:rPr>
        <w:t xml:space="preserve">Zhotovitel je povinen písemně informovat Objednatele o termínu předání </w:t>
      </w:r>
      <w:r w:rsidR="009D2461">
        <w:rPr>
          <w:rFonts w:ascii="Calibri" w:hAnsi="Calibri"/>
          <w:sz w:val="22"/>
          <w:szCs w:val="22"/>
        </w:rPr>
        <w:t>výsledků činnosti Zhotovitele (tj. zejména Díla, resp. Části Díla, případně jiného plnění poskytnutého dle Smlouvy)</w:t>
      </w:r>
      <w:r w:rsidRPr="00172703">
        <w:rPr>
          <w:rFonts w:ascii="Calibri" w:hAnsi="Calibri"/>
          <w:sz w:val="22"/>
          <w:szCs w:val="22"/>
        </w:rPr>
        <w:t>,</w:t>
      </w:r>
      <w:r w:rsidR="00297DE6" w:rsidRPr="00297DE6">
        <w:rPr>
          <w:rFonts w:ascii="Calibri" w:hAnsi="Calibri"/>
          <w:sz w:val="22"/>
          <w:szCs w:val="22"/>
        </w:rPr>
        <w:t xml:space="preserve"> </w:t>
      </w:r>
      <w:r w:rsidR="00297DE6">
        <w:rPr>
          <w:rFonts w:ascii="Calibri" w:hAnsi="Calibri"/>
          <w:sz w:val="22"/>
          <w:szCs w:val="22"/>
        </w:rPr>
        <w:t xml:space="preserve">resp. </w:t>
      </w:r>
      <w:r w:rsidR="00297DE6" w:rsidRPr="0060215A">
        <w:rPr>
          <w:rFonts w:ascii="Calibri" w:hAnsi="Calibri"/>
          <w:sz w:val="22"/>
          <w:szCs w:val="22"/>
        </w:rPr>
        <w:t>hmotný</w:t>
      </w:r>
      <w:r w:rsidR="00297DE6">
        <w:rPr>
          <w:rFonts w:ascii="Calibri" w:hAnsi="Calibri"/>
          <w:sz w:val="22"/>
          <w:szCs w:val="22"/>
        </w:rPr>
        <w:t>ch</w:t>
      </w:r>
      <w:r w:rsidR="00297DE6" w:rsidRPr="0060215A">
        <w:rPr>
          <w:rFonts w:ascii="Calibri" w:hAnsi="Calibri"/>
          <w:sz w:val="22"/>
          <w:szCs w:val="22"/>
        </w:rPr>
        <w:t xml:space="preserve"> nosičů</w:t>
      </w:r>
      <w:r w:rsidR="00297DE6">
        <w:rPr>
          <w:rFonts w:ascii="Calibri" w:hAnsi="Calibri"/>
          <w:sz w:val="22"/>
          <w:szCs w:val="22"/>
        </w:rPr>
        <w:t>, které výsledky činnosti Zhotovitele</w:t>
      </w:r>
      <w:r w:rsidR="00297DE6" w:rsidRPr="0060215A">
        <w:rPr>
          <w:rFonts w:ascii="Calibri" w:hAnsi="Calibri"/>
          <w:sz w:val="22"/>
          <w:szCs w:val="22"/>
        </w:rPr>
        <w:t xml:space="preserve"> </w:t>
      </w:r>
      <w:r w:rsidR="00297DE6">
        <w:rPr>
          <w:rFonts w:ascii="Calibri" w:hAnsi="Calibri"/>
          <w:sz w:val="22"/>
          <w:szCs w:val="22"/>
        </w:rPr>
        <w:t>zachycují,</w:t>
      </w:r>
      <w:r w:rsidRPr="00172703">
        <w:rPr>
          <w:rFonts w:ascii="Calibri" w:hAnsi="Calibri"/>
          <w:sz w:val="22"/>
          <w:szCs w:val="22"/>
        </w:rPr>
        <w:t xml:space="preserve"> </w:t>
      </w:r>
      <w:r>
        <w:rPr>
          <w:rFonts w:ascii="Calibri" w:hAnsi="Calibri"/>
          <w:sz w:val="22"/>
          <w:szCs w:val="22"/>
        </w:rPr>
        <w:t xml:space="preserve">a to </w:t>
      </w:r>
      <w:r w:rsidRPr="00172703">
        <w:rPr>
          <w:rFonts w:ascii="Calibri" w:hAnsi="Calibri"/>
          <w:sz w:val="22"/>
          <w:szCs w:val="22"/>
        </w:rPr>
        <w:t xml:space="preserve">alespoň </w:t>
      </w:r>
      <w:r w:rsidR="008F7993">
        <w:rPr>
          <w:rFonts w:ascii="Calibri" w:hAnsi="Calibri"/>
          <w:sz w:val="22"/>
          <w:szCs w:val="22"/>
        </w:rPr>
        <w:t>5</w:t>
      </w:r>
      <w:r w:rsidRPr="00172703">
        <w:rPr>
          <w:rFonts w:ascii="Calibri" w:hAnsi="Calibri"/>
          <w:sz w:val="22"/>
          <w:szCs w:val="22"/>
        </w:rPr>
        <w:t xml:space="preserve"> dní předem.</w:t>
      </w:r>
    </w:p>
    <w:p w14:paraId="1A0163B4" w14:textId="77777777" w:rsidR="00441AE5" w:rsidRPr="00172703" w:rsidRDefault="00441AE5" w:rsidP="00441AE5">
      <w:pPr>
        <w:ind w:left="567"/>
        <w:jc w:val="both"/>
        <w:rPr>
          <w:rFonts w:ascii="Calibri" w:hAnsi="Calibri"/>
          <w:sz w:val="22"/>
          <w:szCs w:val="22"/>
        </w:rPr>
      </w:pPr>
    </w:p>
    <w:p w14:paraId="425AB34D" w14:textId="77777777" w:rsidR="00441AE5" w:rsidRPr="00FD54E5" w:rsidRDefault="00441AE5" w:rsidP="006567A5">
      <w:pPr>
        <w:numPr>
          <w:ilvl w:val="0"/>
          <w:numId w:val="13"/>
        </w:numPr>
        <w:jc w:val="both"/>
        <w:rPr>
          <w:rFonts w:ascii="Calibri" w:hAnsi="Calibri"/>
          <w:sz w:val="22"/>
          <w:szCs w:val="22"/>
        </w:rPr>
      </w:pPr>
      <w:bookmarkStart w:id="42" w:name="_Ref391909747"/>
      <w:r w:rsidRPr="00FD54E5">
        <w:rPr>
          <w:rFonts w:ascii="Calibri" w:hAnsi="Calibri"/>
          <w:sz w:val="22"/>
          <w:szCs w:val="22"/>
        </w:rPr>
        <w:t xml:space="preserve">Objednatel </w:t>
      </w:r>
      <w:r w:rsidR="009D2461" w:rsidRPr="00FD54E5">
        <w:rPr>
          <w:rFonts w:ascii="Calibri" w:hAnsi="Calibri"/>
          <w:sz w:val="22"/>
          <w:szCs w:val="22"/>
        </w:rPr>
        <w:t xml:space="preserve">výsledky činnosti </w:t>
      </w:r>
      <w:r w:rsidR="00FD54E5" w:rsidRPr="00FD54E5">
        <w:rPr>
          <w:rFonts w:ascii="Calibri" w:hAnsi="Calibri"/>
          <w:sz w:val="22"/>
          <w:szCs w:val="22"/>
        </w:rPr>
        <w:t>Zhoto</w:t>
      </w:r>
      <w:r w:rsidR="00297DE6" w:rsidRPr="00FD54E5">
        <w:rPr>
          <w:rFonts w:ascii="Calibri" w:hAnsi="Calibri"/>
          <w:sz w:val="22"/>
          <w:szCs w:val="22"/>
        </w:rPr>
        <w:t xml:space="preserve">vitele </w:t>
      </w:r>
      <w:r w:rsidRPr="00FD54E5">
        <w:rPr>
          <w:rFonts w:ascii="Calibri" w:hAnsi="Calibri"/>
          <w:sz w:val="22"/>
          <w:szCs w:val="22"/>
        </w:rPr>
        <w:t xml:space="preserve">převezme za předpokladu, že </w:t>
      </w:r>
      <w:r w:rsidR="00297DE6" w:rsidRPr="00FD54E5">
        <w:rPr>
          <w:rFonts w:ascii="Calibri" w:hAnsi="Calibri"/>
          <w:sz w:val="22"/>
          <w:szCs w:val="22"/>
        </w:rPr>
        <w:t xml:space="preserve">jsou </w:t>
      </w:r>
      <w:r w:rsidRPr="00FD54E5">
        <w:rPr>
          <w:rFonts w:ascii="Calibri" w:hAnsi="Calibri"/>
          <w:sz w:val="22"/>
          <w:szCs w:val="22"/>
        </w:rPr>
        <w:t>dokončené</w:t>
      </w:r>
      <w:r w:rsidR="00297DE6" w:rsidRPr="00FD54E5">
        <w:rPr>
          <w:rFonts w:ascii="Calibri" w:hAnsi="Calibri"/>
          <w:sz w:val="22"/>
          <w:szCs w:val="22"/>
        </w:rPr>
        <w:t xml:space="preserve"> a odpovídají příslušným ČSN, ČSN EN a právním předpisů</w:t>
      </w:r>
      <w:r w:rsidR="00CF7C8F">
        <w:rPr>
          <w:rFonts w:ascii="Calibri" w:hAnsi="Calibri"/>
          <w:sz w:val="22"/>
          <w:szCs w:val="22"/>
        </w:rPr>
        <w:t>m</w:t>
      </w:r>
      <w:r w:rsidR="00297DE6" w:rsidRPr="00FD54E5">
        <w:rPr>
          <w:rFonts w:ascii="Calibri" w:hAnsi="Calibri"/>
          <w:sz w:val="22"/>
          <w:szCs w:val="22"/>
        </w:rPr>
        <w:t xml:space="preserve"> (zejména </w:t>
      </w:r>
      <w:r w:rsidR="00FD54E5" w:rsidRPr="00FD54E5">
        <w:rPr>
          <w:rFonts w:ascii="Calibri" w:hAnsi="Calibri"/>
          <w:sz w:val="22"/>
          <w:szCs w:val="22"/>
        </w:rPr>
        <w:t>Stavebnímu zákonu, Vyhlášce o dokumentaci staveb, Zákonu o veřejných zakázkách a Vyhlášce o veřejných zakázkách na stavební práce</w:t>
      </w:r>
      <w:r w:rsidR="00297DE6" w:rsidRPr="00FD54E5">
        <w:rPr>
          <w:rFonts w:ascii="Calibri" w:hAnsi="Calibri"/>
          <w:sz w:val="22"/>
          <w:szCs w:val="22"/>
        </w:rPr>
        <w:t>), Studi</w:t>
      </w:r>
      <w:r w:rsidR="00FD54E5" w:rsidRPr="00FD54E5">
        <w:rPr>
          <w:rFonts w:ascii="Calibri" w:hAnsi="Calibri"/>
          <w:sz w:val="22"/>
          <w:szCs w:val="22"/>
        </w:rPr>
        <w:t>i</w:t>
      </w:r>
      <w:r w:rsidR="00297DE6" w:rsidRPr="00FD54E5">
        <w:rPr>
          <w:rFonts w:ascii="Calibri" w:hAnsi="Calibri"/>
          <w:sz w:val="22"/>
          <w:szCs w:val="22"/>
        </w:rPr>
        <w:t xml:space="preserve"> a dále rozhodnutím a vyjádřením dotčených orgánů veřejné správy a správců inženýrských sítí a dalším podmínk</w:t>
      </w:r>
      <w:r w:rsidR="00FD54E5" w:rsidRPr="00FD54E5">
        <w:rPr>
          <w:rFonts w:ascii="Calibri" w:hAnsi="Calibri"/>
          <w:sz w:val="22"/>
          <w:szCs w:val="22"/>
        </w:rPr>
        <w:t xml:space="preserve">ám </w:t>
      </w:r>
      <w:r w:rsidR="00297DE6" w:rsidRPr="00FD54E5">
        <w:rPr>
          <w:rFonts w:ascii="Calibri" w:hAnsi="Calibri"/>
          <w:sz w:val="22"/>
          <w:szCs w:val="22"/>
        </w:rPr>
        <w:t>Objednatele sjednaným ve Smlouvě</w:t>
      </w:r>
      <w:bookmarkEnd w:id="42"/>
      <w:r w:rsidR="00FD54E5" w:rsidRPr="00FD54E5">
        <w:rPr>
          <w:rFonts w:ascii="Calibri" w:hAnsi="Calibri"/>
          <w:sz w:val="22"/>
          <w:szCs w:val="22"/>
        </w:rPr>
        <w:t>.</w:t>
      </w:r>
    </w:p>
    <w:p w14:paraId="2C9D72AE" w14:textId="77777777" w:rsidR="00FD54E5" w:rsidRPr="00FD54E5" w:rsidRDefault="00FD54E5" w:rsidP="00FD54E5">
      <w:pPr>
        <w:ind w:left="567"/>
        <w:jc w:val="both"/>
        <w:rPr>
          <w:rFonts w:ascii="Calibri" w:hAnsi="Calibri"/>
          <w:sz w:val="22"/>
          <w:szCs w:val="22"/>
        </w:rPr>
      </w:pPr>
    </w:p>
    <w:p w14:paraId="2F4551A8" w14:textId="77777777" w:rsidR="00441AE5" w:rsidRPr="00FD54E5" w:rsidRDefault="00441AE5" w:rsidP="00441AE5">
      <w:pPr>
        <w:numPr>
          <w:ilvl w:val="0"/>
          <w:numId w:val="13"/>
        </w:numPr>
        <w:jc w:val="both"/>
        <w:rPr>
          <w:rFonts w:ascii="Calibri" w:hAnsi="Calibri"/>
          <w:sz w:val="22"/>
          <w:szCs w:val="22"/>
        </w:rPr>
      </w:pPr>
      <w:r w:rsidRPr="00FD54E5">
        <w:rPr>
          <w:rFonts w:ascii="Calibri" w:hAnsi="Calibri"/>
          <w:sz w:val="22"/>
          <w:szCs w:val="22"/>
        </w:rPr>
        <w:t xml:space="preserve">O předání a převzetí </w:t>
      </w:r>
      <w:r w:rsidR="00FD54E5" w:rsidRPr="00FD54E5">
        <w:rPr>
          <w:rFonts w:ascii="Calibri" w:hAnsi="Calibri"/>
          <w:sz w:val="22"/>
          <w:szCs w:val="22"/>
        </w:rPr>
        <w:t>výsledků činnosti Zhotovitele, resp. hmotných nosičů, které výsledky činnosti Zhotovitele zachycují,</w:t>
      </w:r>
      <w:r w:rsidRPr="00FD54E5">
        <w:rPr>
          <w:rFonts w:ascii="Calibri" w:hAnsi="Calibri"/>
          <w:sz w:val="22"/>
          <w:szCs w:val="22"/>
        </w:rPr>
        <w:t xml:space="preserve"> bude Smluvními stranami sepsán protokol, který bude obsahovat </w:t>
      </w:r>
      <w:r w:rsidR="00FD54E5">
        <w:rPr>
          <w:rFonts w:ascii="Calibri" w:hAnsi="Calibri"/>
          <w:sz w:val="22"/>
          <w:szCs w:val="22"/>
        </w:rPr>
        <w:t>identifikační údaje Smluvních stran</w:t>
      </w:r>
      <w:r w:rsidR="00CF7C8F">
        <w:rPr>
          <w:rFonts w:ascii="Calibri" w:hAnsi="Calibri"/>
          <w:sz w:val="22"/>
          <w:szCs w:val="22"/>
        </w:rPr>
        <w:t>,</w:t>
      </w:r>
      <w:r w:rsidR="00FD54E5">
        <w:rPr>
          <w:rFonts w:ascii="Calibri" w:hAnsi="Calibri"/>
          <w:sz w:val="22"/>
          <w:szCs w:val="22"/>
        </w:rPr>
        <w:t xml:space="preserve"> popis předávaných </w:t>
      </w:r>
      <w:r w:rsidR="00FD54E5" w:rsidRPr="00FD54E5">
        <w:rPr>
          <w:rFonts w:ascii="Calibri" w:hAnsi="Calibri"/>
          <w:sz w:val="22"/>
          <w:szCs w:val="22"/>
        </w:rPr>
        <w:t>výsledků činnosti Zhotovitele, resp. hmotných nosičů, které výsledky činnosti Zhotovitele zachycují</w:t>
      </w:r>
      <w:r w:rsidR="00CF7C8F">
        <w:rPr>
          <w:rFonts w:ascii="Calibri" w:hAnsi="Calibri"/>
          <w:sz w:val="22"/>
          <w:szCs w:val="22"/>
        </w:rPr>
        <w:t xml:space="preserve"> a případné výhrady Objednatele k předávaným výsledkům činnosti Zhotovitele, resp. </w:t>
      </w:r>
      <w:r w:rsidR="00CF7C8F" w:rsidRPr="0060215A">
        <w:rPr>
          <w:rFonts w:ascii="Calibri" w:hAnsi="Calibri"/>
          <w:sz w:val="22"/>
          <w:szCs w:val="22"/>
        </w:rPr>
        <w:t>hmotný</w:t>
      </w:r>
      <w:r w:rsidR="00CF7C8F">
        <w:rPr>
          <w:rFonts w:ascii="Calibri" w:hAnsi="Calibri"/>
          <w:sz w:val="22"/>
          <w:szCs w:val="22"/>
        </w:rPr>
        <w:t>m</w:t>
      </w:r>
      <w:r w:rsidR="00CF7C8F" w:rsidRPr="0060215A">
        <w:rPr>
          <w:rFonts w:ascii="Calibri" w:hAnsi="Calibri"/>
          <w:sz w:val="22"/>
          <w:szCs w:val="22"/>
        </w:rPr>
        <w:t xml:space="preserve"> nosičů</w:t>
      </w:r>
      <w:r w:rsidR="00CF7C8F">
        <w:rPr>
          <w:rFonts w:ascii="Calibri" w:hAnsi="Calibri"/>
          <w:sz w:val="22"/>
          <w:szCs w:val="22"/>
        </w:rPr>
        <w:t>m, které výsledky činnosti Zhotovitele</w:t>
      </w:r>
      <w:r w:rsidR="00CF7C8F" w:rsidRPr="0060215A">
        <w:rPr>
          <w:rFonts w:ascii="Calibri" w:hAnsi="Calibri"/>
          <w:sz w:val="22"/>
          <w:szCs w:val="22"/>
        </w:rPr>
        <w:t xml:space="preserve"> </w:t>
      </w:r>
      <w:r w:rsidR="00CF7C8F">
        <w:rPr>
          <w:rFonts w:ascii="Calibri" w:hAnsi="Calibri"/>
          <w:sz w:val="22"/>
          <w:szCs w:val="22"/>
        </w:rPr>
        <w:t>zachycují,</w:t>
      </w:r>
      <w:r w:rsidR="00FD54E5">
        <w:rPr>
          <w:rFonts w:ascii="Calibri" w:hAnsi="Calibri"/>
          <w:sz w:val="22"/>
          <w:szCs w:val="22"/>
        </w:rPr>
        <w:t xml:space="preserve"> </w:t>
      </w:r>
      <w:r w:rsidRPr="00FD54E5">
        <w:rPr>
          <w:rFonts w:ascii="Calibri" w:hAnsi="Calibri"/>
          <w:sz w:val="22"/>
          <w:szCs w:val="22"/>
        </w:rPr>
        <w:t xml:space="preserve">(dále </w:t>
      </w:r>
      <w:r w:rsidR="00FD54E5">
        <w:rPr>
          <w:rFonts w:ascii="Calibri" w:hAnsi="Calibri"/>
          <w:sz w:val="22"/>
          <w:szCs w:val="22"/>
        </w:rPr>
        <w:t xml:space="preserve">jen </w:t>
      </w:r>
      <w:r w:rsidRPr="00FD54E5">
        <w:rPr>
          <w:rFonts w:ascii="Calibri" w:hAnsi="Calibri"/>
          <w:i/>
          <w:sz w:val="22"/>
          <w:szCs w:val="22"/>
        </w:rPr>
        <w:t>„</w:t>
      </w:r>
      <w:r w:rsidRPr="00FD54E5">
        <w:rPr>
          <w:rFonts w:ascii="Calibri" w:hAnsi="Calibri"/>
          <w:b/>
          <w:i/>
          <w:sz w:val="22"/>
          <w:szCs w:val="22"/>
        </w:rPr>
        <w:t>Předávací protokol</w:t>
      </w:r>
      <w:r w:rsidRPr="00FD54E5">
        <w:rPr>
          <w:rFonts w:ascii="Calibri" w:hAnsi="Calibri"/>
          <w:i/>
          <w:sz w:val="22"/>
          <w:szCs w:val="22"/>
        </w:rPr>
        <w:t>“</w:t>
      </w:r>
      <w:r w:rsidRPr="00FD54E5">
        <w:rPr>
          <w:rFonts w:ascii="Calibri" w:hAnsi="Calibri"/>
          <w:sz w:val="22"/>
          <w:szCs w:val="22"/>
        </w:rPr>
        <w:t>). Vypracování návrhu Předávacího protokolu zajistí Zhotovitel.</w:t>
      </w:r>
    </w:p>
    <w:p w14:paraId="115A68B6" w14:textId="77777777" w:rsidR="00441AE5" w:rsidRPr="00FD54E5" w:rsidRDefault="00441AE5" w:rsidP="00441AE5">
      <w:pPr>
        <w:ind w:left="567"/>
        <w:jc w:val="both"/>
        <w:rPr>
          <w:rFonts w:ascii="Calibri" w:hAnsi="Calibri"/>
          <w:sz w:val="22"/>
          <w:szCs w:val="22"/>
        </w:rPr>
      </w:pPr>
    </w:p>
    <w:p w14:paraId="546FB6F4" w14:textId="77777777" w:rsidR="00441AE5" w:rsidRPr="009D2461" w:rsidRDefault="00441AE5" w:rsidP="00441AE5">
      <w:pPr>
        <w:numPr>
          <w:ilvl w:val="0"/>
          <w:numId w:val="13"/>
        </w:numPr>
        <w:jc w:val="both"/>
        <w:rPr>
          <w:rFonts w:ascii="Calibri" w:hAnsi="Calibri"/>
          <w:sz w:val="22"/>
          <w:szCs w:val="22"/>
        </w:rPr>
      </w:pPr>
      <w:r w:rsidRPr="009D2461">
        <w:rPr>
          <w:rFonts w:ascii="Calibri" w:hAnsi="Calibri"/>
          <w:sz w:val="22"/>
          <w:szCs w:val="22"/>
        </w:rPr>
        <w:t>Smluvní strany se dohodly, že ustanovení § 1921, § 2112, § 2605 odst. 2, § 2606, § 2609, § 2618 a § 2629 odst. 1 Občanského zákoníku a rovněž obchodní zvyklosti, jež jsou svým smyslem nebo účinky stejné nebo obdobné uvedeným ustanovením, se nepoužijí.</w:t>
      </w:r>
    </w:p>
    <w:p w14:paraId="5CCA8841" w14:textId="77777777" w:rsidR="00441AE5" w:rsidRDefault="00441AE5" w:rsidP="00441AE5">
      <w:pPr>
        <w:jc w:val="both"/>
        <w:rPr>
          <w:rFonts w:ascii="Calibri" w:hAnsi="Calibri"/>
          <w:sz w:val="22"/>
          <w:szCs w:val="22"/>
          <w:highlight w:val="red"/>
        </w:rPr>
      </w:pPr>
    </w:p>
    <w:p w14:paraId="60DA08BE" w14:textId="77777777" w:rsidR="00441AE5" w:rsidRDefault="00441AE5" w:rsidP="00441AE5">
      <w:pPr>
        <w:jc w:val="both"/>
        <w:rPr>
          <w:rFonts w:ascii="Calibri" w:hAnsi="Calibri"/>
          <w:sz w:val="22"/>
          <w:szCs w:val="22"/>
          <w:highlight w:val="red"/>
        </w:rPr>
      </w:pPr>
    </w:p>
    <w:p w14:paraId="278E46C7" w14:textId="77777777" w:rsidR="00441AE5" w:rsidRPr="0060215A" w:rsidRDefault="00441AE5" w:rsidP="00441AE5">
      <w:pPr>
        <w:pStyle w:val="Nadpis1"/>
        <w:rPr>
          <w:szCs w:val="22"/>
        </w:rPr>
      </w:pPr>
      <w:bookmarkStart w:id="43" w:name="_Toc383117519"/>
      <w:r w:rsidRPr="0060215A">
        <w:rPr>
          <w:szCs w:val="22"/>
        </w:rPr>
        <w:lastRenderedPageBreak/>
        <w:t>NABYTÍ VLASTNICKÉHO PRÁVA A PŘECHOD NEBEZPEČÍ ŠKODY</w:t>
      </w:r>
      <w:bookmarkEnd w:id="43"/>
    </w:p>
    <w:p w14:paraId="183E0D66" w14:textId="77777777" w:rsidR="00441AE5" w:rsidRPr="0060215A" w:rsidRDefault="00441AE5" w:rsidP="00441AE5">
      <w:pPr>
        <w:keepNext/>
        <w:keepLines/>
        <w:rPr>
          <w:rFonts w:ascii="Calibri" w:hAnsi="Calibri"/>
          <w:sz w:val="22"/>
          <w:szCs w:val="22"/>
          <w:lang w:eastAsia="ar-SA"/>
        </w:rPr>
      </w:pPr>
    </w:p>
    <w:p w14:paraId="1F94B203" w14:textId="77777777" w:rsidR="00441AE5" w:rsidRDefault="00441AE5" w:rsidP="00441AE5">
      <w:pPr>
        <w:keepNext/>
        <w:keepLines/>
        <w:numPr>
          <w:ilvl w:val="0"/>
          <w:numId w:val="13"/>
        </w:numPr>
        <w:jc w:val="both"/>
        <w:rPr>
          <w:rFonts w:ascii="Calibri" w:hAnsi="Calibri"/>
          <w:sz w:val="22"/>
          <w:szCs w:val="22"/>
        </w:rPr>
      </w:pPr>
      <w:r w:rsidRPr="0060215A">
        <w:rPr>
          <w:rFonts w:ascii="Calibri" w:hAnsi="Calibri"/>
          <w:sz w:val="22"/>
          <w:szCs w:val="22"/>
        </w:rPr>
        <w:t xml:space="preserve">Vlastnické právo </w:t>
      </w:r>
      <w:r>
        <w:rPr>
          <w:rFonts w:ascii="Calibri" w:hAnsi="Calibri"/>
          <w:sz w:val="22"/>
          <w:szCs w:val="22"/>
        </w:rPr>
        <w:t xml:space="preserve">k výsledkům činnosti Zhotovitele (tj. </w:t>
      </w:r>
      <w:r w:rsidR="009D2461">
        <w:rPr>
          <w:rFonts w:ascii="Calibri" w:hAnsi="Calibri"/>
          <w:sz w:val="22"/>
          <w:szCs w:val="22"/>
        </w:rPr>
        <w:t xml:space="preserve">zejména </w:t>
      </w:r>
      <w:r>
        <w:rPr>
          <w:rFonts w:ascii="Calibri" w:hAnsi="Calibri"/>
          <w:sz w:val="22"/>
          <w:szCs w:val="22"/>
        </w:rPr>
        <w:t xml:space="preserve">k Dílu, resp. Části Díla, případně </w:t>
      </w:r>
      <w:r w:rsidR="009D2461">
        <w:rPr>
          <w:rFonts w:ascii="Calibri" w:hAnsi="Calibri"/>
          <w:sz w:val="22"/>
          <w:szCs w:val="22"/>
        </w:rPr>
        <w:t xml:space="preserve">k </w:t>
      </w:r>
      <w:r>
        <w:rPr>
          <w:rFonts w:ascii="Calibri" w:hAnsi="Calibri"/>
          <w:sz w:val="22"/>
          <w:szCs w:val="22"/>
        </w:rPr>
        <w:t>jinému plnění poskytnutému dle Smlouvy</w:t>
      </w:r>
      <w:r w:rsidR="009D2461">
        <w:rPr>
          <w:rFonts w:ascii="Calibri" w:hAnsi="Calibri"/>
          <w:sz w:val="22"/>
          <w:szCs w:val="22"/>
        </w:rPr>
        <w:t>)</w:t>
      </w:r>
      <w:r>
        <w:rPr>
          <w:rFonts w:ascii="Calibri" w:hAnsi="Calibri"/>
          <w:sz w:val="22"/>
          <w:szCs w:val="22"/>
        </w:rPr>
        <w:t xml:space="preserve"> Objednatel nabývá </w:t>
      </w:r>
      <w:r w:rsidRPr="0060215A">
        <w:rPr>
          <w:rFonts w:ascii="Calibri" w:hAnsi="Calibri"/>
          <w:sz w:val="22"/>
          <w:szCs w:val="22"/>
        </w:rPr>
        <w:t xml:space="preserve">okamžikem jejich </w:t>
      </w:r>
      <w:r>
        <w:rPr>
          <w:rFonts w:ascii="Calibri" w:hAnsi="Calibri"/>
          <w:sz w:val="22"/>
          <w:szCs w:val="22"/>
        </w:rPr>
        <w:t xml:space="preserve">předání a </w:t>
      </w:r>
      <w:r w:rsidRPr="0060215A">
        <w:rPr>
          <w:rFonts w:ascii="Calibri" w:hAnsi="Calibri"/>
          <w:sz w:val="22"/>
          <w:szCs w:val="22"/>
        </w:rPr>
        <w:t>převzetí</w:t>
      </w:r>
      <w:r>
        <w:rPr>
          <w:rFonts w:ascii="Calibri" w:hAnsi="Calibri"/>
          <w:sz w:val="22"/>
          <w:szCs w:val="22"/>
        </w:rPr>
        <w:t xml:space="preserve">, resp. </w:t>
      </w:r>
      <w:r w:rsidRPr="0060215A">
        <w:rPr>
          <w:rFonts w:ascii="Calibri" w:hAnsi="Calibri"/>
          <w:sz w:val="22"/>
          <w:szCs w:val="22"/>
        </w:rPr>
        <w:t xml:space="preserve">okamžikem </w:t>
      </w:r>
      <w:r>
        <w:rPr>
          <w:rFonts w:ascii="Calibri" w:hAnsi="Calibri"/>
          <w:sz w:val="22"/>
          <w:szCs w:val="22"/>
        </w:rPr>
        <w:t xml:space="preserve">předání a </w:t>
      </w:r>
      <w:r w:rsidRPr="0060215A">
        <w:rPr>
          <w:rFonts w:ascii="Calibri" w:hAnsi="Calibri"/>
          <w:sz w:val="22"/>
          <w:szCs w:val="22"/>
        </w:rPr>
        <w:t>převzetí hmotný</w:t>
      </w:r>
      <w:r>
        <w:rPr>
          <w:rFonts w:ascii="Calibri" w:hAnsi="Calibri"/>
          <w:sz w:val="22"/>
          <w:szCs w:val="22"/>
        </w:rPr>
        <w:t>ch</w:t>
      </w:r>
      <w:r w:rsidRPr="0060215A">
        <w:rPr>
          <w:rFonts w:ascii="Calibri" w:hAnsi="Calibri"/>
          <w:sz w:val="22"/>
          <w:szCs w:val="22"/>
        </w:rPr>
        <w:t xml:space="preserve"> nosičů</w:t>
      </w:r>
      <w:r w:rsidR="009D2461">
        <w:rPr>
          <w:rFonts w:ascii="Calibri" w:hAnsi="Calibri"/>
          <w:sz w:val="22"/>
          <w:szCs w:val="22"/>
        </w:rPr>
        <w:t>, které výsledky činnosti Zhotovitele</w:t>
      </w:r>
      <w:r w:rsidRPr="0060215A">
        <w:rPr>
          <w:rFonts w:ascii="Calibri" w:hAnsi="Calibri"/>
          <w:sz w:val="22"/>
          <w:szCs w:val="22"/>
        </w:rPr>
        <w:t xml:space="preserve"> </w:t>
      </w:r>
      <w:r>
        <w:rPr>
          <w:rFonts w:ascii="Calibri" w:hAnsi="Calibri"/>
          <w:sz w:val="22"/>
          <w:szCs w:val="22"/>
        </w:rPr>
        <w:t>zachycují</w:t>
      </w:r>
      <w:r w:rsidRPr="0060215A">
        <w:rPr>
          <w:rFonts w:ascii="Calibri" w:hAnsi="Calibri"/>
          <w:sz w:val="22"/>
          <w:szCs w:val="22"/>
        </w:rPr>
        <w:t>.</w:t>
      </w:r>
    </w:p>
    <w:p w14:paraId="267DDA29" w14:textId="77777777" w:rsidR="00441AE5" w:rsidRDefault="00441AE5" w:rsidP="00441AE5">
      <w:pPr>
        <w:keepNext/>
        <w:keepLines/>
        <w:ind w:left="567"/>
        <w:jc w:val="both"/>
        <w:rPr>
          <w:rFonts w:ascii="Calibri" w:hAnsi="Calibri"/>
          <w:sz w:val="22"/>
          <w:szCs w:val="22"/>
        </w:rPr>
      </w:pPr>
    </w:p>
    <w:p w14:paraId="45270BCB" w14:textId="77777777" w:rsidR="00441AE5" w:rsidRPr="00441AE5" w:rsidRDefault="00441AE5" w:rsidP="00441AE5">
      <w:pPr>
        <w:keepNext/>
        <w:keepLines/>
        <w:numPr>
          <w:ilvl w:val="0"/>
          <w:numId w:val="13"/>
        </w:numPr>
        <w:jc w:val="both"/>
        <w:rPr>
          <w:rFonts w:ascii="Calibri" w:hAnsi="Calibri"/>
          <w:sz w:val="22"/>
          <w:szCs w:val="22"/>
        </w:rPr>
      </w:pPr>
      <w:r w:rsidRPr="0060215A">
        <w:rPr>
          <w:rFonts w:ascii="Calibri" w:hAnsi="Calibri"/>
          <w:sz w:val="22"/>
          <w:szCs w:val="22"/>
        </w:rPr>
        <w:t xml:space="preserve">Veškeré právní účinky spojené s předáním </w:t>
      </w:r>
      <w:r>
        <w:rPr>
          <w:rFonts w:ascii="Calibri" w:hAnsi="Calibri"/>
          <w:sz w:val="22"/>
          <w:szCs w:val="22"/>
        </w:rPr>
        <w:t xml:space="preserve">a převzetím výsledků činnosti Zhotovitele dle předchozího odstavce Smlouvy </w:t>
      </w:r>
      <w:r w:rsidRPr="0060215A">
        <w:rPr>
          <w:rFonts w:ascii="Calibri" w:hAnsi="Calibri"/>
          <w:sz w:val="22"/>
          <w:szCs w:val="22"/>
        </w:rPr>
        <w:t xml:space="preserve">nastávají až na základě potvrzení </w:t>
      </w:r>
      <w:r w:rsidR="009D2461">
        <w:rPr>
          <w:rFonts w:ascii="Calibri" w:hAnsi="Calibri"/>
          <w:sz w:val="22"/>
          <w:szCs w:val="22"/>
        </w:rPr>
        <w:t xml:space="preserve">jejich </w:t>
      </w:r>
      <w:r w:rsidRPr="0060215A">
        <w:rPr>
          <w:rFonts w:ascii="Calibri" w:hAnsi="Calibri"/>
          <w:sz w:val="22"/>
          <w:szCs w:val="22"/>
        </w:rPr>
        <w:t>předání</w:t>
      </w:r>
      <w:r>
        <w:rPr>
          <w:rFonts w:ascii="Calibri" w:hAnsi="Calibri"/>
          <w:sz w:val="22"/>
          <w:szCs w:val="22"/>
        </w:rPr>
        <w:t xml:space="preserve"> a převzetí </w:t>
      </w:r>
      <w:r w:rsidRPr="0060215A">
        <w:rPr>
          <w:rFonts w:ascii="Calibri" w:hAnsi="Calibri"/>
          <w:sz w:val="22"/>
          <w:szCs w:val="22"/>
        </w:rPr>
        <w:t>v</w:t>
      </w:r>
      <w:r w:rsidR="009D2461">
        <w:rPr>
          <w:rFonts w:ascii="Calibri" w:hAnsi="Calibri"/>
          <w:sz w:val="22"/>
          <w:szCs w:val="22"/>
        </w:rPr>
        <w:t> </w:t>
      </w:r>
      <w:r w:rsidR="00FD54E5">
        <w:rPr>
          <w:rFonts w:ascii="Calibri" w:hAnsi="Calibri"/>
          <w:sz w:val="22"/>
          <w:szCs w:val="22"/>
        </w:rPr>
        <w:t>P</w:t>
      </w:r>
      <w:r w:rsidR="009D2461">
        <w:rPr>
          <w:rFonts w:ascii="Calibri" w:hAnsi="Calibri"/>
          <w:sz w:val="22"/>
          <w:szCs w:val="22"/>
        </w:rPr>
        <w:t>ředávacím protokolu</w:t>
      </w:r>
      <w:r w:rsidRPr="00F16592">
        <w:rPr>
          <w:rFonts w:ascii="Calibri" w:hAnsi="Calibri"/>
          <w:sz w:val="22"/>
          <w:szCs w:val="22"/>
        </w:rPr>
        <w:t>,</w:t>
      </w:r>
      <w:r w:rsidRPr="0060215A">
        <w:rPr>
          <w:rFonts w:ascii="Calibri" w:hAnsi="Calibri"/>
          <w:sz w:val="22"/>
          <w:szCs w:val="22"/>
        </w:rPr>
        <w:t xml:space="preserve"> který </w:t>
      </w:r>
      <w:r w:rsidR="009D2461">
        <w:rPr>
          <w:rFonts w:ascii="Calibri" w:hAnsi="Calibri"/>
          <w:sz w:val="22"/>
          <w:szCs w:val="22"/>
        </w:rPr>
        <w:t xml:space="preserve">bude </w:t>
      </w:r>
      <w:r>
        <w:rPr>
          <w:rFonts w:ascii="Calibri" w:hAnsi="Calibri"/>
          <w:sz w:val="22"/>
          <w:szCs w:val="22"/>
        </w:rPr>
        <w:t>obsahovat označení předávan</w:t>
      </w:r>
      <w:r w:rsidR="009D2461">
        <w:rPr>
          <w:rFonts w:ascii="Calibri" w:hAnsi="Calibri"/>
          <w:sz w:val="22"/>
          <w:szCs w:val="22"/>
        </w:rPr>
        <w:t>ých výsledků činnosti Zhotovitele</w:t>
      </w:r>
      <w:r w:rsidRPr="0060215A">
        <w:rPr>
          <w:rFonts w:ascii="Calibri" w:hAnsi="Calibri"/>
          <w:sz w:val="22"/>
          <w:szCs w:val="22"/>
        </w:rPr>
        <w:t xml:space="preserve"> </w:t>
      </w:r>
      <w:r>
        <w:rPr>
          <w:rFonts w:ascii="Calibri" w:hAnsi="Calibri"/>
          <w:sz w:val="22"/>
          <w:szCs w:val="22"/>
        </w:rPr>
        <w:t xml:space="preserve">a </w:t>
      </w:r>
      <w:r w:rsidR="009D2461">
        <w:rPr>
          <w:rFonts w:ascii="Calibri" w:hAnsi="Calibri"/>
          <w:sz w:val="22"/>
          <w:szCs w:val="22"/>
        </w:rPr>
        <w:t>který bude</w:t>
      </w:r>
      <w:r>
        <w:rPr>
          <w:rFonts w:ascii="Calibri" w:hAnsi="Calibri"/>
          <w:sz w:val="22"/>
          <w:szCs w:val="22"/>
        </w:rPr>
        <w:t xml:space="preserve"> opatřen podpisy obou S</w:t>
      </w:r>
      <w:r w:rsidRPr="0060215A">
        <w:rPr>
          <w:rFonts w:ascii="Calibri" w:hAnsi="Calibri"/>
          <w:sz w:val="22"/>
          <w:szCs w:val="22"/>
        </w:rPr>
        <w:t>mluvních stran</w:t>
      </w:r>
      <w:r w:rsidRPr="00441AE5">
        <w:rPr>
          <w:rFonts w:ascii="Calibri" w:hAnsi="Calibri"/>
          <w:sz w:val="22"/>
          <w:szCs w:val="22"/>
        </w:rPr>
        <w:t>.</w:t>
      </w:r>
    </w:p>
    <w:p w14:paraId="05FC4DBB" w14:textId="77777777" w:rsidR="00441AE5" w:rsidRPr="00441AE5" w:rsidRDefault="00441AE5" w:rsidP="00441AE5">
      <w:pPr>
        <w:keepNext/>
        <w:keepLines/>
        <w:ind w:left="567"/>
        <w:jc w:val="both"/>
        <w:rPr>
          <w:rFonts w:ascii="Calibri" w:hAnsi="Calibri"/>
          <w:sz w:val="22"/>
          <w:szCs w:val="22"/>
        </w:rPr>
      </w:pPr>
    </w:p>
    <w:p w14:paraId="3B3EB063" w14:textId="77777777" w:rsidR="00441AE5" w:rsidRPr="00441AE5" w:rsidRDefault="00441AE5" w:rsidP="00441AE5">
      <w:pPr>
        <w:keepNext/>
        <w:keepLines/>
        <w:numPr>
          <w:ilvl w:val="0"/>
          <w:numId w:val="13"/>
        </w:numPr>
        <w:jc w:val="both"/>
        <w:rPr>
          <w:rFonts w:ascii="Calibri" w:hAnsi="Calibri"/>
          <w:sz w:val="22"/>
          <w:szCs w:val="22"/>
        </w:rPr>
      </w:pPr>
      <w:r w:rsidRPr="00441AE5">
        <w:rPr>
          <w:rFonts w:ascii="Calibri" w:hAnsi="Calibri"/>
          <w:sz w:val="22"/>
          <w:szCs w:val="22"/>
        </w:rPr>
        <w:t xml:space="preserve">Nebezpečí škody na předávaných </w:t>
      </w:r>
      <w:r w:rsidR="00893758">
        <w:rPr>
          <w:rFonts w:ascii="Calibri" w:hAnsi="Calibri"/>
          <w:sz w:val="22"/>
          <w:szCs w:val="22"/>
        </w:rPr>
        <w:t xml:space="preserve">výsledcích činnosti Zhotovitele, resp. </w:t>
      </w:r>
      <w:r w:rsidRPr="00441AE5">
        <w:rPr>
          <w:rFonts w:ascii="Calibri" w:hAnsi="Calibri"/>
          <w:sz w:val="22"/>
          <w:szCs w:val="22"/>
        </w:rPr>
        <w:t>hmotných nosičích</w:t>
      </w:r>
      <w:r w:rsidR="00893758">
        <w:rPr>
          <w:rFonts w:ascii="Calibri" w:hAnsi="Calibri"/>
          <w:sz w:val="22"/>
          <w:szCs w:val="22"/>
        </w:rPr>
        <w:t>,</w:t>
      </w:r>
      <w:r w:rsidRPr="00441AE5">
        <w:rPr>
          <w:rFonts w:ascii="Calibri" w:hAnsi="Calibri"/>
          <w:sz w:val="22"/>
          <w:szCs w:val="22"/>
        </w:rPr>
        <w:t xml:space="preserve"> </w:t>
      </w:r>
      <w:r w:rsidR="00893758">
        <w:rPr>
          <w:rFonts w:ascii="Calibri" w:hAnsi="Calibri"/>
          <w:sz w:val="22"/>
          <w:szCs w:val="22"/>
        </w:rPr>
        <w:t>které výsledky činnosti Zhotovitele</w:t>
      </w:r>
      <w:r w:rsidR="00893758" w:rsidRPr="0060215A">
        <w:rPr>
          <w:rFonts w:ascii="Calibri" w:hAnsi="Calibri"/>
          <w:sz w:val="22"/>
          <w:szCs w:val="22"/>
        </w:rPr>
        <w:t xml:space="preserve"> </w:t>
      </w:r>
      <w:r w:rsidR="00893758">
        <w:rPr>
          <w:rFonts w:ascii="Calibri" w:hAnsi="Calibri"/>
          <w:sz w:val="22"/>
          <w:szCs w:val="22"/>
        </w:rPr>
        <w:t>zachycují,</w:t>
      </w:r>
      <w:r w:rsidR="00893758" w:rsidRPr="00441AE5">
        <w:rPr>
          <w:rFonts w:ascii="Calibri" w:hAnsi="Calibri"/>
          <w:sz w:val="22"/>
          <w:szCs w:val="22"/>
        </w:rPr>
        <w:t xml:space="preserve"> </w:t>
      </w:r>
      <w:r w:rsidRPr="00441AE5">
        <w:rPr>
          <w:rFonts w:ascii="Calibri" w:hAnsi="Calibri"/>
          <w:sz w:val="22"/>
          <w:szCs w:val="22"/>
        </w:rPr>
        <w:t>přechází na Objednatele okamžikem podpisu předávacího protokolu.</w:t>
      </w:r>
    </w:p>
    <w:p w14:paraId="6F019B4E" w14:textId="77777777" w:rsidR="00441AE5" w:rsidRPr="00441AE5" w:rsidRDefault="00441AE5" w:rsidP="00441AE5">
      <w:pPr>
        <w:keepNext/>
        <w:keepLines/>
        <w:ind w:left="567"/>
        <w:jc w:val="both"/>
        <w:rPr>
          <w:rFonts w:ascii="Calibri" w:hAnsi="Calibri"/>
          <w:sz w:val="22"/>
          <w:szCs w:val="22"/>
        </w:rPr>
      </w:pPr>
    </w:p>
    <w:p w14:paraId="2BAFFB45" w14:textId="77777777" w:rsidR="00441AE5" w:rsidRPr="00441AE5" w:rsidRDefault="00441AE5" w:rsidP="00441AE5">
      <w:pPr>
        <w:numPr>
          <w:ilvl w:val="0"/>
          <w:numId w:val="13"/>
        </w:numPr>
        <w:jc w:val="both"/>
        <w:rPr>
          <w:rFonts w:ascii="Calibri" w:hAnsi="Calibri"/>
          <w:sz w:val="22"/>
          <w:szCs w:val="22"/>
        </w:rPr>
      </w:pPr>
      <w:r w:rsidRPr="00441AE5">
        <w:rPr>
          <w:rFonts w:ascii="Calibri" w:hAnsi="Calibri"/>
          <w:sz w:val="22"/>
          <w:szCs w:val="22"/>
        </w:rPr>
        <w:t xml:space="preserve">Ustanovení § 1976 a § </w:t>
      </w:r>
      <w:proofErr w:type="gramStart"/>
      <w:r w:rsidRPr="00441AE5">
        <w:rPr>
          <w:rFonts w:ascii="Calibri" w:hAnsi="Calibri"/>
          <w:sz w:val="22"/>
          <w:szCs w:val="22"/>
        </w:rPr>
        <w:t>2599 – 2603</w:t>
      </w:r>
      <w:proofErr w:type="gramEnd"/>
      <w:r w:rsidRPr="00441AE5">
        <w:rPr>
          <w:rFonts w:ascii="Calibri" w:hAnsi="Calibri"/>
          <w:sz w:val="22"/>
          <w:szCs w:val="22"/>
        </w:rPr>
        <w:t xml:space="preserve"> Občanského zákoníku a rovněž obchodní zvyklosti, jež jsou svým smyslem nebo účinky stejné nebo obdobné uvedeným ustanovením, se neužijí.</w:t>
      </w:r>
    </w:p>
    <w:p w14:paraId="19474A54" w14:textId="77777777" w:rsidR="00441AE5" w:rsidRDefault="00441AE5" w:rsidP="00441AE5">
      <w:pPr>
        <w:jc w:val="both"/>
        <w:rPr>
          <w:rFonts w:ascii="Calibri" w:hAnsi="Calibri"/>
          <w:sz w:val="22"/>
          <w:szCs w:val="22"/>
          <w:highlight w:val="red"/>
        </w:rPr>
      </w:pPr>
    </w:p>
    <w:p w14:paraId="5EFB3E33" w14:textId="77777777" w:rsidR="00441AE5" w:rsidRPr="007614B6" w:rsidRDefault="00441AE5" w:rsidP="00C30FB9">
      <w:pPr>
        <w:jc w:val="both"/>
        <w:rPr>
          <w:rFonts w:ascii="Calibri" w:hAnsi="Calibri"/>
          <w:sz w:val="22"/>
          <w:szCs w:val="22"/>
        </w:rPr>
      </w:pPr>
    </w:p>
    <w:p w14:paraId="678E0184" w14:textId="77777777" w:rsidR="007F22C9" w:rsidRPr="00AF336C" w:rsidRDefault="007F22C9" w:rsidP="00547B95">
      <w:pPr>
        <w:pStyle w:val="Nadpis1"/>
        <w:rPr>
          <w:szCs w:val="22"/>
        </w:rPr>
      </w:pPr>
      <w:r w:rsidRPr="00AF336C">
        <w:rPr>
          <w:szCs w:val="22"/>
        </w:rPr>
        <w:t xml:space="preserve">VADY </w:t>
      </w:r>
      <w:bookmarkEnd w:id="29"/>
      <w:bookmarkEnd w:id="41"/>
      <w:r w:rsidR="007614B6" w:rsidRPr="00AF336C">
        <w:rPr>
          <w:szCs w:val="22"/>
        </w:rPr>
        <w:t>PLNĚNÍ</w:t>
      </w:r>
    </w:p>
    <w:p w14:paraId="4DDD20BC" w14:textId="77777777" w:rsidR="002248D0" w:rsidRPr="00AF336C" w:rsidRDefault="002248D0" w:rsidP="00547B95">
      <w:pPr>
        <w:keepNext/>
        <w:keepLines/>
        <w:ind w:left="567"/>
        <w:rPr>
          <w:rFonts w:ascii="Calibri" w:hAnsi="Calibri"/>
          <w:sz w:val="22"/>
          <w:szCs w:val="22"/>
          <w:lang w:eastAsia="ar-SA"/>
        </w:rPr>
      </w:pPr>
    </w:p>
    <w:p w14:paraId="373DA8D6" w14:textId="77777777" w:rsidR="007614B6" w:rsidRPr="00AF336C" w:rsidRDefault="00B2096A" w:rsidP="007614B6">
      <w:pPr>
        <w:keepNext/>
        <w:keepLines/>
        <w:numPr>
          <w:ilvl w:val="0"/>
          <w:numId w:val="13"/>
        </w:numPr>
        <w:jc w:val="both"/>
        <w:rPr>
          <w:rFonts w:ascii="Calibri" w:hAnsi="Calibri"/>
          <w:sz w:val="22"/>
          <w:szCs w:val="22"/>
        </w:rPr>
      </w:pPr>
      <w:r w:rsidRPr="00AF336C">
        <w:rPr>
          <w:rFonts w:ascii="Calibri" w:hAnsi="Calibri"/>
          <w:sz w:val="22"/>
          <w:szCs w:val="22"/>
        </w:rPr>
        <w:t>Zhotovitel odpovídá za to, že Dílo</w:t>
      </w:r>
      <w:r w:rsidR="007614B6" w:rsidRPr="00AF336C">
        <w:rPr>
          <w:rFonts w:ascii="Calibri" w:hAnsi="Calibri"/>
          <w:sz w:val="22"/>
          <w:szCs w:val="22"/>
        </w:rPr>
        <w:t xml:space="preserve">, resp. Části Díla, a Související plnění budou </w:t>
      </w:r>
      <w:r w:rsidRPr="00AF336C">
        <w:rPr>
          <w:rFonts w:ascii="Calibri" w:hAnsi="Calibri"/>
          <w:sz w:val="22"/>
          <w:szCs w:val="22"/>
        </w:rPr>
        <w:t>proveden</w:t>
      </w:r>
      <w:r w:rsidR="007614B6" w:rsidRPr="00AF336C">
        <w:rPr>
          <w:rFonts w:ascii="Calibri" w:hAnsi="Calibri"/>
          <w:sz w:val="22"/>
          <w:szCs w:val="22"/>
        </w:rPr>
        <w:t>y</w:t>
      </w:r>
      <w:r w:rsidRPr="00AF336C">
        <w:rPr>
          <w:rFonts w:ascii="Calibri" w:hAnsi="Calibri"/>
          <w:sz w:val="22"/>
          <w:szCs w:val="22"/>
        </w:rPr>
        <w:t xml:space="preserve"> </w:t>
      </w:r>
      <w:r w:rsidR="007614B6" w:rsidRPr="00AF336C">
        <w:rPr>
          <w:rFonts w:ascii="Calibri" w:hAnsi="Calibri"/>
          <w:sz w:val="22"/>
          <w:szCs w:val="22"/>
        </w:rPr>
        <w:t xml:space="preserve">a poskytnuty </w:t>
      </w:r>
      <w:r w:rsidRPr="00AF336C">
        <w:rPr>
          <w:rFonts w:ascii="Calibri" w:hAnsi="Calibri"/>
          <w:sz w:val="22"/>
          <w:szCs w:val="22"/>
        </w:rPr>
        <w:t>řádně</w:t>
      </w:r>
      <w:r w:rsidR="007614B6" w:rsidRPr="00AF336C">
        <w:rPr>
          <w:rFonts w:ascii="Calibri" w:hAnsi="Calibri"/>
          <w:sz w:val="22"/>
          <w:szCs w:val="22"/>
        </w:rPr>
        <w:t>, včas a</w:t>
      </w:r>
      <w:r w:rsidRPr="00AF336C">
        <w:rPr>
          <w:rFonts w:ascii="Calibri" w:hAnsi="Calibri"/>
          <w:sz w:val="22"/>
          <w:szCs w:val="22"/>
        </w:rPr>
        <w:t xml:space="preserve"> v souladu </w:t>
      </w:r>
      <w:r w:rsidR="007614B6" w:rsidRPr="00AF336C">
        <w:rPr>
          <w:rFonts w:ascii="Calibri" w:hAnsi="Calibri"/>
          <w:sz w:val="22"/>
          <w:szCs w:val="22"/>
        </w:rPr>
        <w:t>s příslušnými ČSN, ČSN EN a právními předpisy (zejména Stavebním zákonem, Vyhláškou o dokumentaci staveb, Zákonem o veřejných zakázkách a Vyhláškou o veřejných zakázkách na stavební práce), Studií a dále rozhodnutími a vyjádřeními dotčených orgánů veřejné správy a správců inženýrských sítí a dalšími podmínkami Objednatele sjednaným</w:t>
      </w:r>
      <w:r w:rsidR="007E423B">
        <w:rPr>
          <w:rFonts w:ascii="Calibri" w:hAnsi="Calibri"/>
          <w:sz w:val="22"/>
          <w:szCs w:val="22"/>
        </w:rPr>
        <w:t>i</w:t>
      </w:r>
      <w:r w:rsidR="007614B6" w:rsidRPr="00AF336C">
        <w:rPr>
          <w:rFonts w:ascii="Calibri" w:hAnsi="Calibri"/>
          <w:sz w:val="22"/>
          <w:szCs w:val="22"/>
        </w:rPr>
        <w:t xml:space="preserve"> ve Smlouvě.</w:t>
      </w:r>
    </w:p>
    <w:p w14:paraId="5382D9BB" w14:textId="77777777" w:rsidR="007614B6" w:rsidRPr="00AF336C" w:rsidRDefault="007614B6" w:rsidP="007614B6">
      <w:pPr>
        <w:keepNext/>
        <w:keepLines/>
        <w:ind w:left="567"/>
        <w:jc w:val="both"/>
        <w:rPr>
          <w:rFonts w:ascii="Calibri" w:hAnsi="Calibri"/>
          <w:sz w:val="22"/>
          <w:szCs w:val="22"/>
        </w:rPr>
      </w:pPr>
    </w:p>
    <w:p w14:paraId="5DE7B96B" w14:textId="77777777" w:rsidR="007614B6" w:rsidRPr="00AF336C" w:rsidRDefault="007614B6" w:rsidP="007614B6">
      <w:pPr>
        <w:keepNext/>
        <w:keepLines/>
        <w:numPr>
          <w:ilvl w:val="0"/>
          <w:numId w:val="13"/>
        </w:numPr>
        <w:jc w:val="both"/>
        <w:rPr>
          <w:rFonts w:ascii="Calibri" w:hAnsi="Calibri"/>
          <w:sz w:val="22"/>
          <w:szCs w:val="22"/>
        </w:rPr>
      </w:pPr>
      <w:r w:rsidRPr="00AF336C">
        <w:rPr>
          <w:rFonts w:ascii="Calibri" w:hAnsi="Calibri"/>
          <w:sz w:val="22"/>
          <w:szCs w:val="22"/>
        </w:rPr>
        <w:t>Zhotovitel je povinen zajistit, aby provedením Díla, resp. Částí Díla, poskytnutím Souvisejících plnění</w:t>
      </w:r>
      <w:r w:rsidR="00CF7C8F">
        <w:rPr>
          <w:rFonts w:ascii="Calibri" w:hAnsi="Calibri"/>
          <w:sz w:val="22"/>
          <w:szCs w:val="22"/>
        </w:rPr>
        <w:t xml:space="preserve"> a realizací práv Objednatele dle článku </w:t>
      </w:r>
      <w:r w:rsidR="00A10F48">
        <w:rPr>
          <w:rFonts w:ascii="Calibri" w:hAnsi="Calibri"/>
          <w:sz w:val="22"/>
          <w:szCs w:val="22"/>
        </w:rPr>
        <w:fldChar w:fldCharType="begin"/>
      </w:r>
      <w:r w:rsidR="00CF7C8F">
        <w:rPr>
          <w:rFonts w:ascii="Calibri" w:hAnsi="Calibri"/>
          <w:sz w:val="22"/>
          <w:szCs w:val="22"/>
        </w:rPr>
        <w:instrText xml:space="preserve"> REF _Ref435714482 \r \h </w:instrText>
      </w:r>
      <w:r w:rsidR="00A10F48">
        <w:rPr>
          <w:rFonts w:ascii="Calibri" w:hAnsi="Calibri"/>
          <w:sz w:val="22"/>
          <w:szCs w:val="22"/>
        </w:rPr>
      </w:r>
      <w:r w:rsidR="00A10F48">
        <w:rPr>
          <w:rFonts w:ascii="Calibri" w:hAnsi="Calibri"/>
          <w:sz w:val="22"/>
          <w:szCs w:val="22"/>
        </w:rPr>
        <w:fldChar w:fldCharType="separate"/>
      </w:r>
      <w:r w:rsidR="00761404">
        <w:rPr>
          <w:rFonts w:ascii="Calibri" w:hAnsi="Calibri"/>
          <w:sz w:val="22"/>
          <w:szCs w:val="22"/>
        </w:rPr>
        <w:t>VII</w:t>
      </w:r>
      <w:r w:rsidR="00A10F48">
        <w:rPr>
          <w:rFonts w:ascii="Calibri" w:hAnsi="Calibri"/>
          <w:sz w:val="22"/>
          <w:szCs w:val="22"/>
        </w:rPr>
        <w:fldChar w:fldCharType="end"/>
      </w:r>
      <w:r w:rsidR="00CF7C8F">
        <w:rPr>
          <w:rFonts w:ascii="Calibri" w:hAnsi="Calibri"/>
          <w:sz w:val="22"/>
          <w:szCs w:val="22"/>
        </w:rPr>
        <w:t xml:space="preserve"> Smlouvy </w:t>
      </w:r>
      <w:r w:rsidRPr="00AF336C">
        <w:rPr>
          <w:rFonts w:ascii="Calibri" w:hAnsi="Calibri"/>
          <w:sz w:val="22"/>
          <w:szCs w:val="22"/>
        </w:rPr>
        <w:t>nebyla porušena práva Zhotovitele nebo třetích osob.</w:t>
      </w:r>
    </w:p>
    <w:p w14:paraId="1DC11996" w14:textId="77777777" w:rsidR="007614B6" w:rsidRPr="00AF336C" w:rsidRDefault="007614B6" w:rsidP="007614B6">
      <w:pPr>
        <w:keepNext/>
        <w:keepLines/>
        <w:ind w:left="567"/>
        <w:jc w:val="both"/>
        <w:rPr>
          <w:rFonts w:ascii="Calibri" w:hAnsi="Calibri"/>
          <w:sz w:val="22"/>
          <w:szCs w:val="22"/>
        </w:rPr>
      </w:pPr>
    </w:p>
    <w:p w14:paraId="13FF4F8F" w14:textId="77777777" w:rsidR="007614B6" w:rsidRPr="00AF336C" w:rsidRDefault="007614B6" w:rsidP="007614B6">
      <w:pPr>
        <w:keepNext/>
        <w:keepLines/>
        <w:numPr>
          <w:ilvl w:val="0"/>
          <w:numId w:val="13"/>
        </w:numPr>
        <w:jc w:val="both"/>
        <w:rPr>
          <w:rFonts w:ascii="Calibri" w:hAnsi="Calibri"/>
          <w:sz w:val="22"/>
          <w:szCs w:val="22"/>
        </w:rPr>
      </w:pPr>
      <w:r w:rsidRPr="00AF336C">
        <w:rPr>
          <w:rFonts w:ascii="Calibri" w:hAnsi="Calibri"/>
          <w:sz w:val="22"/>
          <w:szCs w:val="22"/>
        </w:rPr>
        <w:t xml:space="preserve">Zhotovitel odpovídá za vady všech výsledků činnosti Zhotovitele. Zhotovitel odpovídá i za vady vzniklé po předání a převzetí </w:t>
      </w:r>
      <w:r w:rsidR="00893758" w:rsidRPr="00AF336C">
        <w:rPr>
          <w:rFonts w:ascii="Calibri" w:hAnsi="Calibri"/>
          <w:sz w:val="22"/>
          <w:szCs w:val="22"/>
        </w:rPr>
        <w:t>výsledků činnosti Zhotovitele</w:t>
      </w:r>
      <w:r w:rsidRPr="00AF336C">
        <w:rPr>
          <w:rFonts w:ascii="Calibri" w:hAnsi="Calibri"/>
          <w:sz w:val="22"/>
          <w:szCs w:val="22"/>
        </w:rPr>
        <w:t xml:space="preserve">, </w:t>
      </w:r>
      <w:r w:rsidR="007E423B" w:rsidRPr="00AF336C">
        <w:rPr>
          <w:rFonts w:ascii="Calibri" w:hAnsi="Calibri"/>
          <w:sz w:val="22"/>
          <w:szCs w:val="22"/>
        </w:rPr>
        <w:t>resp. hmotných nosičů, které výsledky činnosti Zhotovitele zachycují</w:t>
      </w:r>
      <w:r w:rsidR="007E423B">
        <w:rPr>
          <w:rFonts w:ascii="Calibri" w:hAnsi="Calibri"/>
          <w:sz w:val="22"/>
          <w:szCs w:val="22"/>
        </w:rPr>
        <w:t>,</w:t>
      </w:r>
      <w:r w:rsidR="007E423B" w:rsidRPr="00AF336C">
        <w:rPr>
          <w:rFonts w:ascii="Calibri" w:hAnsi="Calibri"/>
          <w:sz w:val="22"/>
          <w:szCs w:val="22"/>
        </w:rPr>
        <w:t xml:space="preserve"> </w:t>
      </w:r>
      <w:r w:rsidRPr="00AF336C">
        <w:rPr>
          <w:rFonts w:ascii="Calibri" w:hAnsi="Calibri"/>
          <w:sz w:val="22"/>
          <w:szCs w:val="22"/>
        </w:rPr>
        <w:t>jestliže byly způsobeny porušením jeho povinností.</w:t>
      </w:r>
    </w:p>
    <w:p w14:paraId="449BE00A" w14:textId="77777777" w:rsidR="0043528D" w:rsidRPr="00AF336C" w:rsidRDefault="0043528D" w:rsidP="007B5B1B">
      <w:pPr>
        <w:ind w:left="567"/>
        <w:jc w:val="both"/>
        <w:rPr>
          <w:rFonts w:ascii="Calibri" w:hAnsi="Calibri"/>
          <w:sz w:val="22"/>
          <w:szCs w:val="22"/>
        </w:rPr>
      </w:pPr>
    </w:p>
    <w:p w14:paraId="2AEEB73A" w14:textId="77777777" w:rsidR="008F1066" w:rsidRPr="00AF336C" w:rsidRDefault="00657A3D" w:rsidP="007B5B1B">
      <w:pPr>
        <w:numPr>
          <w:ilvl w:val="0"/>
          <w:numId w:val="13"/>
        </w:numPr>
        <w:jc w:val="both"/>
        <w:rPr>
          <w:rFonts w:ascii="Calibri" w:hAnsi="Calibri"/>
          <w:sz w:val="22"/>
          <w:szCs w:val="22"/>
        </w:rPr>
      </w:pPr>
      <w:r w:rsidRPr="00AF336C">
        <w:rPr>
          <w:rFonts w:ascii="Calibri" w:hAnsi="Calibri"/>
          <w:sz w:val="22"/>
          <w:szCs w:val="22"/>
        </w:rPr>
        <w:t xml:space="preserve">Objednatel má práva z vadného plnění i v případě, jedná-li se o vadu, kterou musel s vynaložením obvyklé pozornosti poznat již při </w:t>
      </w:r>
      <w:r w:rsidR="00FF76BA" w:rsidRPr="00AF336C">
        <w:rPr>
          <w:rFonts w:ascii="Calibri" w:hAnsi="Calibri"/>
          <w:sz w:val="22"/>
          <w:szCs w:val="22"/>
        </w:rPr>
        <w:t xml:space="preserve">převzetí </w:t>
      </w:r>
      <w:r w:rsidR="00893758" w:rsidRPr="00AF336C">
        <w:rPr>
          <w:rFonts w:ascii="Calibri" w:hAnsi="Calibri"/>
          <w:sz w:val="22"/>
          <w:szCs w:val="22"/>
        </w:rPr>
        <w:t>výsledků činnosti Zhotovitele</w:t>
      </w:r>
      <w:r w:rsidR="007E423B">
        <w:rPr>
          <w:rFonts w:ascii="Calibri" w:hAnsi="Calibri"/>
          <w:sz w:val="22"/>
          <w:szCs w:val="22"/>
        </w:rPr>
        <w:t>,</w:t>
      </w:r>
      <w:r w:rsidR="007E423B" w:rsidRPr="00AF336C">
        <w:rPr>
          <w:rFonts w:ascii="Calibri" w:hAnsi="Calibri"/>
          <w:sz w:val="22"/>
          <w:szCs w:val="22"/>
        </w:rPr>
        <w:t xml:space="preserve"> resp. hmotných nosičů, které výsledky činnosti Zhotovitele zachycují</w:t>
      </w:r>
      <w:r w:rsidRPr="00AF336C">
        <w:rPr>
          <w:rFonts w:ascii="Calibri" w:hAnsi="Calibri"/>
          <w:sz w:val="22"/>
          <w:szCs w:val="22"/>
        </w:rPr>
        <w:t>.</w:t>
      </w:r>
    </w:p>
    <w:p w14:paraId="22F7EC83" w14:textId="77777777" w:rsidR="00DF4D32" w:rsidRPr="00AF336C" w:rsidRDefault="00DF4D32" w:rsidP="007B5B1B">
      <w:pPr>
        <w:ind w:left="567"/>
        <w:jc w:val="both"/>
        <w:rPr>
          <w:rFonts w:ascii="Calibri" w:hAnsi="Calibri"/>
          <w:sz w:val="22"/>
          <w:szCs w:val="22"/>
        </w:rPr>
      </w:pPr>
    </w:p>
    <w:p w14:paraId="1C391929" w14:textId="77777777" w:rsidR="007F22C9" w:rsidRPr="00AF336C" w:rsidRDefault="00657A3D" w:rsidP="007B5B1B">
      <w:pPr>
        <w:numPr>
          <w:ilvl w:val="0"/>
          <w:numId w:val="13"/>
        </w:numPr>
        <w:jc w:val="both"/>
        <w:rPr>
          <w:rFonts w:ascii="Calibri" w:hAnsi="Calibri"/>
          <w:sz w:val="22"/>
          <w:szCs w:val="22"/>
        </w:rPr>
      </w:pPr>
      <w:r w:rsidRPr="00AF336C">
        <w:rPr>
          <w:rFonts w:ascii="Calibri" w:hAnsi="Calibri"/>
          <w:iCs/>
          <w:sz w:val="22"/>
          <w:szCs w:val="22"/>
        </w:rPr>
        <w:t>Zhotovitel nenese odpovědnost za vady způsobené Objednatelem nebo třetími osobami, ledaže Objednatel nebo takové osoby postupovaly v souladu s dokumenty nebo pokyny, které obdrželi od Zhotovitele.</w:t>
      </w:r>
    </w:p>
    <w:p w14:paraId="5586FCE1" w14:textId="77777777" w:rsidR="00CE3E03" w:rsidRPr="00AF336C" w:rsidRDefault="00CE3E03" w:rsidP="007B5B1B">
      <w:pPr>
        <w:pStyle w:val="Odstavecseseznamem"/>
        <w:ind w:left="567"/>
        <w:jc w:val="both"/>
        <w:rPr>
          <w:rFonts w:ascii="Calibri" w:hAnsi="Calibri"/>
          <w:sz w:val="22"/>
          <w:szCs w:val="22"/>
        </w:rPr>
      </w:pPr>
    </w:p>
    <w:p w14:paraId="36A02C6A" w14:textId="77777777" w:rsidR="007F22C9" w:rsidRPr="00AF336C" w:rsidRDefault="00657A3D" w:rsidP="007B5B1B">
      <w:pPr>
        <w:numPr>
          <w:ilvl w:val="0"/>
          <w:numId w:val="13"/>
        </w:numPr>
        <w:jc w:val="both"/>
        <w:rPr>
          <w:rFonts w:ascii="Calibri" w:hAnsi="Calibri"/>
          <w:sz w:val="22"/>
          <w:szCs w:val="22"/>
        </w:rPr>
      </w:pPr>
      <w:r w:rsidRPr="00AF336C">
        <w:rPr>
          <w:rFonts w:ascii="Calibri" w:hAnsi="Calibri"/>
          <w:iCs/>
          <w:sz w:val="22"/>
          <w:szCs w:val="22"/>
        </w:rPr>
        <w:t>Objednatel nemá práva z vadného plnění, způsobila-li vadu po přechodu nebezpečí škody vnější událost. To neplatí, způsobil-li vadu Zhotovitel nebo jakákoliv třetí osoba, jejímž prostřednictvím plnil své povinnosti vyplývající ze Smlouvy.</w:t>
      </w:r>
    </w:p>
    <w:p w14:paraId="39D4AED5" w14:textId="77777777" w:rsidR="00CE3E03" w:rsidRPr="00AF336C" w:rsidRDefault="00CE3E03" w:rsidP="007B5B1B">
      <w:pPr>
        <w:pStyle w:val="Odstavecseseznamem"/>
        <w:ind w:left="567"/>
        <w:jc w:val="both"/>
        <w:rPr>
          <w:rFonts w:ascii="Calibri" w:hAnsi="Calibri"/>
          <w:sz w:val="22"/>
          <w:szCs w:val="22"/>
        </w:rPr>
      </w:pPr>
    </w:p>
    <w:p w14:paraId="2F43F06E" w14:textId="77777777" w:rsidR="007F22C9" w:rsidRPr="00AF336C" w:rsidRDefault="00657A3D" w:rsidP="007B5B1B">
      <w:pPr>
        <w:numPr>
          <w:ilvl w:val="0"/>
          <w:numId w:val="13"/>
        </w:numPr>
        <w:jc w:val="both"/>
        <w:rPr>
          <w:rFonts w:ascii="Calibri" w:hAnsi="Calibri"/>
          <w:sz w:val="22"/>
          <w:szCs w:val="22"/>
        </w:rPr>
      </w:pPr>
      <w:r w:rsidRPr="00AF336C">
        <w:rPr>
          <w:rFonts w:ascii="Calibri" w:hAnsi="Calibri"/>
          <w:iCs/>
          <w:sz w:val="22"/>
          <w:szCs w:val="22"/>
        </w:rPr>
        <w:t>Odpovídá-li Zhotovitel za vady Díla, má Objednatel práva z vadného plnění.</w:t>
      </w:r>
    </w:p>
    <w:p w14:paraId="5C6B77A3" w14:textId="77777777" w:rsidR="00C8035A" w:rsidRPr="00AF336C" w:rsidRDefault="00C8035A" w:rsidP="007B5B1B">
      <w:pPr>
        <w:ind w:left="567"/>
        <w:jc w:val="both"/>
        <w:rPr>
          <w:rFonts w:ascii="Calibri" w:hAnsi="Calibri"/>
          <w:sz w:val="22"/>
          <w:szCs w:val="22"/>
        </w:rPr>
      </w:pPr>
    </w:p>
    <w:p w14:paraId="21D99397" w14:textId="77777777" w:rsidR="00893758" w:rsidRPr="00AF336C" w:rsidRDefault="00657A3D" w:rsidP="007B5B1B">
      <w:pPr>
        <w:numPr>
          <w:ilvl w:val="0"/>
          <w:numId w:val="13"/>
        </w:numPr>
        <w:jc w:val="both"/>
        <w:rPr>
          <w:rFonts w:ascii="Calibri" w:hAnsi="Calibri"/>
          <w:sz w:val="22"/>
          <w:szCs w:val="22"/>
        </w:rPr>
      </w:pPr>
      <w:bookmarkStart w:id="44" w:name="_Ref435691882"/>
      <w:r w:rsidRPr="00AF336C">
        <w:rPr>
          <w:rFonts w:ascii="Calibri" w:hAnsi="Calibri"/>
          <w:iCs/>
          <w:sz w:val="22"/>
          <w:szCs w:val="22"/>
        </w:rPr>
        <w:lastRenderedPageBreak/>
        <w:t xml:space="preserve">Objednatel je oprávněn </w:t>
      </w:r>
      <w:r w:rsidR="00AF336C" w:rsidRPr="00AF336C">
        <w:rPr>
          <w:rFonts w:ascii="Calibri" w:hAnsi="Calibri"/>
          <w:iCs/>
          <w:sz w:val="22"/>
          <w:szCs w:val="22"/>
        </w:rPr>
        <w:t>uplatnit</w:t>
      </w:r>
      <w:r w:rsidR="00893758" w:rsidRPr="00AF336C">
        <w:rPr>
          <w:rFonts w:ascii="Calibri" w:hAnsi="Calibri"/>
          <w:iCs/>
          <w:sz w:val="22"/>
          <w:szCs w:val="22"/>
        </w:rPr>
        <w:t xml:space="preserve"> </w:t>
      </w:r>
      <w:r w:rsidRPr="00AF336C">
        <w:rPr>
          <w:rFonts w:ascii="Calibri" w:hAnsi="Calibri"/>
          <w:iCs/>
          <w:sz w:val="22"/>
          <w:szCs w:val="22"/>
        </w:rPr>
        <w:t>vad</w:t>
      </w:r>
      <w:r w:rsidR="00AF336C" w:rsidRPr="00AF336C">
        <w:rPr>
          <w:rFonts w:ascii="Calibri" w:hAnsi="Calibri"/>
          <w:iCs/>
          <w:sz w:val="22"/>
          <w:szCs w:val="22"/>
        </w:rPr>
        <w:t>y</w:t>
      </w:r>
      <w:r w:rsidRPr="00AF336C">
        <w:rPr>
          <w:rFonts w:ascii="Calibri" w:hAnsi="Calibri"/>
          <w:iCs/>
          <w:sz w:val="22"/>
          <w:szCs w:val="22"/>
        </w:rPr>
        <w:t xml:space="preserve"> </w:t>
      </w:r>
      <w:r w:rsidR="00893758" w:rsidRPr="00AF336C">
        <w:rPr>
          <w:rFonts w:ascii="Calibri" w:hAnsi="Calibri"/>
          <w:iCs/>
          <w:sz w:val="22"/>
          <w:szCs w:val="22"/>
        </w:rPr>
        <w:t xml:space="preserve">kdykoli v průběhu 36 měsíců od předání příslušné části </w:t>
      </w:r>
      <w:r w:rsidR="00893758" w:rsidRPr="00AF336C">
        <w:rPr>
          <w:rFonts w:ascii="Calibri" w:hAnsi="Calibri"/>
          <w:sz w:val="22"/>
          <w:szCs w:val="22"/>
        </w:rPr>
        <w:t>výsledků činnosti Zhotovitele, resp. hmotných nosičů, které výsledky činnosti Zhotovitele zachycují</w:t>
      </w:r>
      <w:bookmarkEnd w:id="44"/>
      <w:r w:rsidR="00AF336C" w:rsidRPr="00AF336C">
        <w:rPr>
          <w:rFonts w:ascii="Calibri" w:hAnsi="Calibri"/>
          <w:sz w:val="22"/>
          <w:szCs w:val="22"/>
        </w:rPr>
        <w:t>.</w:t>
      </w:r>
    </w:p>
    <w:p w14:paraId="32FFC67F" w14:textId="77777777" w:rsidR="00893758" w:rsidRPr="00AF336C" w:rsidRDefault="00893758" w:rsidP="00893758">
      <w:pPr>
        <w:ind w:left="567"/>
        <w:jc w:val="both"/>
        <w:rPr>
          <w:rFonts w:ascii="Calibri" w:hAnsi="Calibri"/>
          <w:sz w:val="22"/>
          <w:szCs w:val="22"/>
        </w:rPr>
      </w:pPr>
    </w:p>
    <w:p w14:paraId="196ECA49" w14:textId="77777777" w:rsidR="00657A3D" w:rsidRPr="00AF336C" w:rsidRDefault="00893758" w:rsidP="006567A5">
      <w:pPr>
        <w:numPr>
          <w:ilvl w:val="0"/>
          <w:numId w:val="13"/>
        </w:numPr>
        <w:jc w:val="both"/>
        <w:rPr>
          <w:rFonts w:ascii="Calibri" w:hAnsi="Calibri"/>
          <w:sz w:val="22"/>
          <w:szCs w:val="22"/>
        </w:rPr>
      </w:pPr>
      <w:r w:rsidRPr="00AF336C">
        <w:rPr>
          <w:rFonts w:ascii="Calibri" w:hAnsi="Calibri"/>
          <w:iCs/>
          <w:sz w:val="22"/>
          <w:szCs w:val="22"/>
        </w:rPr>
        <w:t xml:space="preserve">Objednatel je oprávněn </w:t>
      </w:r>
      <w:r w:rsidR="00AF336C" w:rsidRPr="00AF336C">
        <w:rPr>
          <w:rFonts w:ascii="Calibri" w:hAnsi="Calibri"/>
          <w:iCs/>
          <w:sz w:val="22"/>
          <w:szCs w:val="22"/>
        </w:rPr>
        <w:t xml:space="preserve">uplatnit </w:t>
      </w:r>
      <w:r w:rsidRPr="00AF336C">
        <w:rPr>
          <w:rFonts w:ascii="Calibri" w:hAnsi="Calibri"/>
          <w:iCs/>
          <w:sz w:val="22"/>
          <w:szCs w:val="22"/>
        </w:rPr>
        <w:t xml:space="preserve">vady </w:t>
      </w:r>
      <w:r w:rsidR="00657A3D" w:rsidRPr="00AF336C">
        <w:rPr>
          <w:rFonts w:ascii="Calibri" w:hAnsi="Calibri"/>
          <w:iCs/>
          <w:sz w:val="22"/>
          <w:szCs w:val="22"/>
        </w:rPr>
        <w:t>jakýmkoliv způsobem. Zhotovitel je povinen přijetí reklamace bez zbytečného odkladu potvrdit. V reklamaci Objednatel uvede popis vady nebo uvede, jak se vada projevuje.</w:t>
      </w:r>
    </w:p>
    <w:p w14:paraId="4A530552" w14:textId="77777777" w:rsidR="00AF336C" w:rsidRPr="00AF336C" w:rsidRDefault="00AF336C" w:rsidP="00AF336C">
      <w:pPr>
        <w:ind w:left="567"/>
        <w:jc w:val="both"/>
        <w:rPr>
          <w:rFonts w:ascii="Calibri" w:hAnsi="Calibri"/>
          <w:sz w:val="22"/>
          <w:szCs w:val="22"/>
        </w:rPr>
      </w:pPr>
    </w:p>
    <w:p w14:paraId="6DFFFA78" w14:textId="2A9BADA3" w:rsidR="00657A3D" w:rsidRPr="007E423B" w:rsidRDefault="00657A3D" w:rsidP="007B5B1B">
      <w:pPr>
        <w:numPr>
          <w:ilvl w:val="0"/>
          <w:numId w:val="13"/>
        </w:numPr>
        <w:jc w:val="both"/>
        <w:rPr>
          <w:rFonts w:ascii="Calibri" w:hAnsi="Calibri"/>
          <w:sz w:val="22"/>
          <w:szCs w:val="22"/>
        </w:rPr>
      </w:pPr>
      <w:r w:rsidRPr="00AF336C">
        <w:rPr>
          <w:rFonts w:ascii="Calibri" w:hAnsi="Calibri"/>
          <w:iCs/>
          <w:sz w:val="22"/>
          <w:szCs w:val="22"/>
        </w:rPr>
        <w:t>Vada je uplatněna včas, je-li písemná forma reklamace odeslána Zhotovi</w:t>
      </w:r>
      <w:r w:rsidR="00893758" w:rsidRPr="00AF336C">
        <w:rPr>
          <w:rFonts w:ascii="Calibri" w:hAnsi="Calibri"/>
          <w:iCs/>
          <w:sz w:val="22"/>
          <w:szCs w:val="22"/>
        </w:rPr>
        <w:t xml:space="preserve">teli nejpozději v poslední den </w:t>
      </w:r>
      <w:r w:rsidRPr="00AF336C">
        <w:rPr>
          <w:rFonts w:ascii="Calibri" w:hAnsi="Calibri"/>
          <w:iCs/>
          <w:sz w:val="22"/>
          <w:szCs w:val="22"/>
        </w:rPr>
        <w:t>doby</w:t>
      </w:r>
      <w:r w:rsidR="00893758" w:rsidRPr="00AF336C">
        <w:rPr>
          <w:rFonts w:ascii="Calibri" w:hAnsi="Calibri"/>
          <w:iCs/>
          <w:sz w:val="22"/>
          <w:szCs w:val="22"/>
        </w:rPr>
        <w:t xml:space="preserve"> uvedené v odstavci </w:t>
      </w:r>
      <w:r w:rsidR="00DD6E00">
        <w:rPr>
          <w:rFonts w:ascii="Calibri" w:hAnsi="Calibri"/>
          <w:iCs/>
          <w:sz w:val="22"/>
          <w:szCs w:val="22"/>
        </w:rPr>
        <w:t>76</w:t>
      </w:r>
      <w:r w:rsidR="00893758" w:rsidRPr="00AF336C">
        <w:rPr>
          <w:rFonts w:ascii="Calibri" w:hAnsi="Calibri"/>
          <w:sz w:val="22"/>
          <w:szCs w:val="22"/>
        </w:rPr>
        <w:t xml:space="preserve"> Smlouvy</w:t>
      </w:r>
      <w:r w:rsidRPr="00AF336C">
        <w:rPr>
          <w:rFonts w:ascii="Calibri" w:hAnsi="Calibri"/>
          <w:iCs/>
          <w:sz w:val="22"/>
          <w:szCs w:val="22"/>
        </w:rPr>
        <w:t xml:space="preserve"> nebo je-li mu reklamace sdělena jakoukoli jinou formou v poslední </w:t>
      </w:r>
      <w:r w:rsidR="00893758" w:rsidRPr="00AF336C">
        <w:rPr>
          <w:rFonts w:ascii="Calibri" w:hAnsi="Calibri"/>
          <w:iCs/>
          <w:sz w:val="22"/>
          <w:szCs w:val="22"/>
        </w:rPr>
        <w:t>této</w:t>
      </w:r>
      <w:r w:rsidRPr="00AF336C">
        <w:rPr>
          <w:rFonts w:ascii="Calibri" w:hAnsi="Calibri"/>
          <w:iCs/>
          <w:sz w:val="22"/>
          <w:szCs w:val="22"/>
        </w:rPr>
        <w:t xml:space="preserve"> doby.</w:t>
      </w:r>
    </w:p>
    <w:p w14:paraId="1038CC13" w14:textId="77777777" w:rsidR="00657A3D" w:rsidRPr="00AF336C" w:rsidRDefault="00657A3D" w:rsidP="007B5B1B">
      <w:pPr>
        <w:pStyle w:val="Odstavecseseznamem"/>
        <w:ind w:left="567"/>
        <w:jc w:val="both"/>
        <w:rPr>
          <w:rFonts w:ascii="Calibri" w:hAnsi="Calibri"/>
          <w:sz w:val="22"/>
          <w:szCs w:val="22"/>
        </w:rPr>
      </w:pPr>
    </w:p>
    <w:p w14:paraId="6DF9BFC1" w14:textId="77777777" w:rsidR="00657A3D" w:rsidRPr="00CF7C8F" w:rsidRDefault="00657A3D" w:rsidP="007B5B1B">
      <w:pPr>
        <w:numPr>
          <w:ilvl w:val="0"/>
          <w:numId w:val="13"/>
        </w:numPr>
        <w:jc w:val="both"/>
        <w:rPr>
          <w:rFonts w:ascii="Calibri" w:hAnsi="Calibri"/>
          <w:sz w:val="22"/>
          <w:szCs w:val="22"/>
        </w:rPr>
      </w:pPr>
      <w:r w:rsidRPr="00CF7C8F">
        <w:rPr>
          <w:rFonts w:ascii="Calibri" w:hAnsi="Calibri"/>
          <w:iCs/>
          <w:sz w:val="22"/>
          <w:szCs w:val="22"/>
        </w:rPr>
        <w:t>Objednatel má právo na náhradu nákladů účelně vynaložených v souvislosti s oznámením vad Zhotoviteli.</w:t>
      </w:r>
    </w:p>
    <w:p w14:paraId="213E3A90" w14:textId="77777777" w:rsidR="007E423B" w:rsidRPr="00CF7C8F" w:rsidRDefault="007E423B" w:rsidP="007E423B">
      <w:pPr>
        <w:ind w:left="567"/>
        <w:jc w:val="both"/>
        <w:rPr>
          <w:rFonts w:ascii="Calibri" w:hAnsi="Calibri"/>
          <w:sz w:val="22"/>
          <w:szCs w:val="22"/>
        </w:rPr>
      </w:pPr>
    </w:p>
    <w:p w14:paraId="6B596C12" w14:textId="0C5F4D2F" w:rsidR="007E423B" w:rsidRPr="00CF7C8F" w:rsidRDefault="007E423B" w:rsidP="007E423B">
      <w:pPr>
        <w:numPr>
          <w:ilvl w:val="0"/>
          <w:numId w:val="13"/>
        </w:numPr>
        <w:jc w:val="both"/>
        <w:rPr>
          <w:rFonts w:ascii="Calibri" w:hAnsi="Calibri"/>
          <w:sz w:val="22"/>
          <w:szCs w:val="22"/>
        </w:rPr>
      </w:pPr>
      <w:r w:rsidRPr="00CF7C8F">
        <w:rPr>
          <w:rFonts w:ascii="Calibri" w:hAnsi="Calibri"/>
          <w:sz w:val="22"/>
          <w:szCs w:val="22"/>
        </w:rPr>
        <w:t xml:space="preserve">Zhotovitel je povinen bez zbytečného odkladu, nejpozději </w:t>
      </w:r>
      <w:r w:rsidR="00CF7C8F" w:rsidRPr="00CF7C8F">
        <w:rPr>
          <w:rFonts w:ascii="Calibri" w:hAnsi="Calibri"/>
          <w:sz w:val="22"/>
          <w:szCs w:val="22"/>
        </w:rPr>
        <w:t xml:space="preserve">do </w:t>
      </w:r>
      <w:r w:rsidR="008F7993">
        <w:rPr>
          <w:rFonts w:ascii="Calibri" w:hAnsi="Calibri"/>
          <w:sz w:val="22"/>
          <w:szCs w:val="22"/>
        </w:rPr>
        <w:t>5</w:t>
      </w:r>
      <w:r w:rsidRPr="00CF7C8F">
        <w:rPr>
          <w:rFonts w:ascii="Calibri" w:hAnsi="Calibri"/>
          <w:sz w:val="22"/>
          <w:szCs w:val="22"/>
        </w:rPr>
        <w:t xml:space="preserve"> dnů od uplatnění vady Objednatelem, projednat s Objednatelem uplatněnou vadu a způsob jejího odstranění.</w:t>
      </w:r>
    </w:p>
    <w:p w14:paraId="6093CC7F" w14:textId="77777777" w:rsidR="00657A3D" w:rsidRPr="00CF7C8F" w:rsidRDefault="00657A3D" w:rsidP="007B5B1B">
      <w:pPr>
        <w:pStyle w:val="Odstavecseseznamem"/>
        <w:ind w:left="567"/>
        <w:jc w:val="both"/>
        <w:rPr>
          <w:rFonts w:ascii="Calibri" w:hAnsi="Calibri"/>
          <w:sz w:val="22"/>
          <w:szCs w:val="22"/>
        </w:rPr>
      </w:pPr>
    </w:p>
    <w:p w14:paraId="21191BF3" w14:textId="77777777" w:rsidR="00657A3D" w:rsidRPr="00CF7C8F" w:rsidRDefault="00657A3D" w:rsidP="007B5B1B">
      <w:pPr>
        <w:numPr>
          <w:ilvl w:val="0"/>
          <w:numId w:val="13"/>
        </w:numPr>
        <w:jc w:val="both"/>
        <w:rPr>
          <w:rFonts w:ascii="Calibri" w:hAnsi="Calibri"/>
          <w:sz w:val="22"/>
          <w:szCs w:val="22"/>
        </w:rPr>
      </w:pPr>
      <w:r w:rsidRPr="00CF7C8F">
        <w:rPr>
          <w:rFonts w:ascii="Calibri" w:hAnsi="Calibri"/>
          <w:sz w:val="22"/>
          <w:szCs w:val="22"/>
        </w:rPr>
        <w:t xml:space="preserve">Zhotovitel je povinen oznámené vady odstranit nejpozději do </w:t>
      </w:r>
      <w:r w:rsidR="00893758" w:rsidRPr="00CF7C8F">
        <w:rPr>
          <w:rFonts w:ascii="Calibri" w:hAnsi="Calibri"/>
          <w:sz w:val="22"/>
          <w:szCs w:val="22"/>
        </w:rPr>
        <w:t>30</w:t>
      </w:r>
      <w:r w:rsidRPr="00CF7C8F">
        <w:rPr>
          <w:rFonts w:ascii="Calibri" w:hAnsi="Calibri"/>
          <w:sz w:val="22"/>
          <w:szCs w:val="22"/>
        </w:rPr>
        <w:t xml:space="preserve"> dnů od jejich oznámení Objednatelem, nebude-li Smluvními stranami písemně dohodnut jiný termín pro odstranění vad</w:t>
      </w:r>
      <w:r w:rsidR="00C74655" w:rsidRPr="00CF7C8F">
        <w:rPr>
          <w:rFonts w:ascii="Calibri" w:hAnsi="Calibri"/>
          <w:sz w:val="22"/>
          <w:szCs w:val="22"/>
        </w:rPr>
        <w:t xml:space="preserve">; </w:t>
      </w:r>
      <w:r w:rsidR="005071AD" w:rsidRPr="00CF7C8F">
        <w:rPr>
          <w:rFonts w:ascii="Calibri" w:hAnsi="Calibri"/>
          <w:sz w:val="22"/>
          <w:szCs w:val="22"/>
        </w:rPr>
        <w:t>to neplatí u vady, která se ukáže jako neo</w:t>
      </w:r>
      <w:r w:rsidR="00623643" w:rsidRPr="00CF7C8F">
        <w:rPr>
          <w:rFonts w:ascii="Calibri" w:hAnsi="Calibri"/>
          <w:sz w:val="22"/>
          <w:szCs w:val="22"/>
        </w:rPr>
        <w:t>dstranitelná</w:t>
      </w:r>
      <w:r w:rsidRPr="00CF7C8F">
        <w:rPr>
          <w:rFonts w:ascii="Calibri" w:hAnsi="Calibri"/>
          <w:sz w:val="22"/>
          <w:szCs w:val="22"/>
        </w:rPr>
        <w:t>.</w:t>
      </w:r>
    </w:p>
    <w:p w14:paraId="5B51FDC3" w14:textId="77777777" w:rsidR="00657A3D" w:rsidRPr="00CF7C8F" w:rsidRDefault="00657A3D" w:rsidP="007B5B1B">
      <w:pPr>
        <w:pStyle w:val="Odstavecseseznamem"/>
        <w:ind w:left="567"/>
        <w:jc w:val="both"/>
        <w:rPr>
          <w:rFonts w:ascii="Calibri" w:hAnsi="Calibri"/>
          <w:sz w:val="22"/>
          <w:szCs w:val="22"/>
        </w:rPr>
      </w:pPr>
    </w:p>
    <w:p w14:paraId="7380FC6D" w14:textId="77777777" w:rsidR="00657A3D" w:rsidRPr="00CF7C8F" w:rsidRDefault="00657A3D" w:rsidP="007B5B1B">
      <w:pPr>
        <w:numPr>
          <w:ilvl w:val="0"/>
          <w:numId w:val="13"/>
        </w:numPr>
        <w:jc w:val="both"/>
        <w:rPr>
          <w:rFonts w:ascii="Calibri" w:hAnsi="Calibri"/>
          <w:sz w:val="22"/>
          <w:szCs w:val="22"/>
        </w:rPr>
      </w:pPr>
      <w:r w:rsidRPr="00CF7C8F">
        <w:rPr>
          <w:rFonts w:ascii="Calibri" w:hAnsi="Calibri"/>
          <w:sz w:val="22"/>
          <w:szCs w:val="22"/>
        </w:rPr>
        <w:t>Nebude-li vada odstraněna ve lhůtě dle předch</w:t>
      </w:r>
      <w:r w:rsidR="00604750" w:rsidRPr="00CF7C8F">
        <w:rPr>
          <w:rFonts w:ascii="Calibri" w:hAnsi="Calibri"/>
          <w:sz w:val="22"/>
          <w:szCs w:val="22"/>
        </w:rPr>
        <w:t xml:space="preserve">ozího </w:t>
      </w:r>
      <w:r w:rsidRPr="00CF7C8F">
        <w:rPr>
          <w:rFonts w:ascii="Calibri" w:hAnsi="Calibri"/>
          <w:sz w:val="22"/>
          <w:szCs w:val="22"/>
        </w:rPr>
        <w:t>odstavce</w:t>
      </w:r>
      <w:r w:rsidR="00604750" w:rsidRPr="00CF7C8F">
        <w:rPr>
          <w:rFonts w:ascii="Calibri" w:hAnsi="Calibri"/>
          <w:sz w:val="22"/>
          <w:szCs w:val="22"/>
        </w:rPr>
        <w:t xml:space="preserve"> Smlouvy</w:t>
      </w:r>
      <w:r w:rsidRPr="00CF7C8F">
        <w:rPr>
          <w:rFonts w:ascii="Calibri" w:hAnsi="Calibri"/>
          <w:sz w:val="22"/>
          <w:szCs w:val="22"/>
        </w:rPr>
        <w:t>, má Objednatel právo:</w:t>
      </w:r>
    </w:p>
    <w:p w14:paraId="3660D297" w14:textId="77777777" w:rsidR="00657A3D" w:rsidRPr="00CF7C8F" w:rsidRDefault="00657A3D" w:rsidP="00623643">
      <w:pPr>
        <w:pStyle w:val="Odstavecseseznamem"/>
        <w:numPr>
          <w:ilvl w:val="1"/>
          <w:numId w:val="13"/>
        </w:numPr>
        <w:tabs>
          <w:tab w:val="clear" w:pos="851"/>
        </w:tabs>
        <w:jc w:val="both"/>
        <w:rPr>
          <w:rFonts w:ascii="Calibri" w:hAnsi="Calibri"/>
          <w:sz w:val="22"/>
          <w:szCs w:val="22"/>
        </w:rPr>
      </w:pPr>
      <w:bookmarkStart w:id="45" w:name="_Ref391991533"/>
      <w:bookmarkStart w:id="46" w:name="_Ref397413113"/>
      <w:r w:rsidRPr="00CF7C8F">
        <w:rPr>
          <w:rFonts w:ascii="Calibri" w:hAnsi="Calibri"/>
          <w:sz w:val="22"/>
          <w:szCs w:val="22"/>
        </w:rPr>
        <w:t>zajistit odstranění vady jinou odborně způsobilou osobou</w:t>
      </w:r>
      <w:bookmarkEnd w:id="45"/>
      <w:r w:rsidRPr="00CF7C8F">
        <w:rPr>
          <w:rFonts w:ascii="Calibri" w:hAnsi="Calibri"/>
          <w:sz w:val="22"/>
          <w:szCs w:val="22"/>
        </w:rPr>
        <w:t xml:space="preserve"> nebo</w:t>
      </w:r>
      <w:bookmarkEnd w:id="46"/>
    </w:p>
    <w:p w14:paraId="3B7BC166" w14:textId="77777777" w:rsidR="00657A3D" w:rsidRPr="00CF7C8F" w:rsidRDefault="00657A3D" w:rsidP="00623643">
      <w:pPr>
        <w:pStyle w:val="Odstavecseseznamem"/>
        <w:numPr>
          <w:ilvl w:val="1"/>
          <w:numId w:val="13"/>
        </w:numPr>
        <w:tabs>
          <w:tab w:val="clear" w:pos="851"/>
        </w:tabs>
        <w:jc w:val="both"/>
        <w:rPr>
          <w:rFonts w:ascii="Calibri" w:hAnsi="Calibri"/>
          <w:sz w:val="22"/>
          <w:szCs w:val="22"/>
        </w:rPr>
      </w:pPr>
      <w:r w:rsidRPr="00CF7C8F">
        <w:rPr>
          <w:rFonts w:ascii="Calibri" w:hAnsi="Calibri"/>
          <w:sz w:val="22"/>
          <w:szCs w:val="22"/>
        </w:rPr>
        <w:t>na přiměřenou slevu z </w:t>
      </w:r>
      <w:r w:rsidR="00893758" w:rsidRPr="00CF7C8F">
        <w:rPr>
          <w:rFonts w:ascii="Calibri" w:hAnsi="Calibri"/>
          <w:sz w:val="22"/>
          <w:szCs w:val="22"/>
        </w:rPr>
        <w:t>ceny</w:t>
      </w:r>
      <w:r w:rsidRPr="00CF7C8F">
        <w:rPr>
          <w:rFonts w:ascii="Calibri" w:hAnsi="Calibri"/>
          <w:sz w:val="22"/>
          <w:szCs w:val="22"/>
        </w:rPr>
        <w:t xml:space="preserve"> nebo</w:t>
      </w:r>
    </w:p>
    <w:p w14:paraId="15B73807" w14:textId="77777777" w:rsidR="00DB1DBD" w:rsidRPr="00CF7C8F" w:rsidRDefault="00657A3D" w:rsidP="00623643">
      <w:pPr>
        <w:pStyle w:val="Odstavecseseznamem"/>
        <w:numPr>
          <w:ilvl w:val="1"/>
          <w:numId w:val="13"/>
        </w:numPr>
        <w:tabs>
          <w:tab w:val="clear" w:pos="851"/>
        </w:tabs>
        <w:jc w:val="both"/>
        <w:rPr>
          <w:rFonts w:ascii="Calibri" w:hAnsi="Calibri"/>
          <w:sz w:val="22"/>
          <w:szCs w:val="22"/>
        </w:rPr>
      </w:pPr>
      <w:r w:rsidRPr="00CF7C8F">
        <w:rPr>
          <w:rFonts w:ascii="Calibri" w:hAnsi="Calibri"/>
          <w:sz w:val="22"/>
          <w:szCs w:val="22"/>
        </w:rPr>
        <w:t>od Smlouvy odstoupit</w:t>
      </w:r>
      <w:r w:rsidR="00DB1DBD" w:rsidRPr="00CF7C8F">
        <w:rPr>
          <w:rFonts w:ascii="Calibri" w:hAnsi="Calibri"/>
          <w:sz w:val="22"/>
          <w:szCs w:val="22"/>
        </w:rPr>
        <w:t>;</w:t>
      </w:r>
    </w:p>
    <w:p w14:paraId="30ED3372" w14:textId="77777777" w:rsidR="00657A3D" w:rsidRPr="00CF7C8F" w:rsidRDefault="00DB1DBD" w:rsidP="007B5B1B">
      <w:pPr>
        <w:pStyle w:val="Odstavecseseznamem"/>
        <w:ind w:left="567"/>
        <w:jc w:val="both"/>
        <w:rPr>
          <w:rFonts w:ascii="Calibri" w:hAnsi="Calibri"/>
          <w:sz w:val="22"/>
          <w:szCs w:val="22"/>
        </w:rPr>
      </w:pPr>
      <w:r w:rsidRPr="00CF7C8F">
        <w:rPr>
          <w:rFonts w:ascii="Calibri" w:hAnsi="Calibri"/>
          <w:sz w:val="22"/>
          <w:szCs w:val="22"/>
        </w:rPr>
        <w:t>to neplatí u vady, která se ukáže jako neo</w:t>
      </w:r>
      <w:r w:rsidR="00623643" w:rsidRPr="00CF7C8F">
        <w:rPr>
          <w:rFonts w:ascii="Calibri" w:hAnsi="Calibri"/>
          <w:sz w:val="22"/>
          <w:szCs w:val="22"/>
        </w:rPr>
        <w:t>dstranitelná</w:t>
      </w:r>
      <w:r w:rsidRPr="00CF7C8F">
        <w:rPr>
          <w:rFonts w:ascii="Calibri" w:hAnsi="Calibri"/>
          <w:sz w:val="22"/>
          <w:szCs w:val="22"/>
        </w:rPr>
        <w:t>, v takovém případě má Objednatel právo na přiměřenou slevu z </w:t>
      </w:r>
      <w:r w:rsidR="00893758" w:rsidRPr="00CF7C8F">
        <w:rPr>
          <w:rFonts w:ascii="Calibri" w:hAnsi="Calibri"/>
          <w:sz w:val="22"/>
          <w:szCs w:val="22"/>
        </w:rPr>
        <w:t>ceny</w:t>
      </w:r>
      <w:r w:rsidRPr="00CF7C8F">
        <w:rPr>
          <w:rFonts w:ascii="Calibri" w:hAnsi="Calibri"/>
          <w:sz w:val="22"/>
          <w:szCs w:val="22"/>
        </w:rPr>
        <w:t xml:space="preserve"> nebo </w:t>
      </w:r>
      <w:r w:rsidR="00CF7C8F">
        <w:rPr>
          <w:rFonts w:ascii="Calibri" w:hAnsi="Calibri"/>
          <w:sz w:val="22"/>
          <w:szCs w:val="22"/>
        </w:rPr>
        <w:t xml:space="preserve">právo </w:t>
      </w:r>
      <w:r w:rsidRPr="00CF7C8F">
        <w:rPr>
          <w:rFonts w:ascii="Calibri" w:hAnsi="Calibri"/>
          <w:sz w:val="22"/>
          <w:szCs w:val="22"/>
        </w:rPr>
        <w:t>od Smlouvy odstoupit</w:t>
      </w:r>
      <w:r w:rsidR="00657A3D" w:rsidRPr="00CF7C8F">
        <w:rPr>
          <w:rFonts w:ascii="Calibri" w:hAnsi="Calibri"/>
          <w:sz w:val="22"/>
          <w:szCs w:val="22"/>
        </w:rPr>
        <w:t>.</w:t>
      </w:r>
    </w:p>
    <w:p w14:paraId="16DB5A28" w14:textId="77777777" w:rsidR="00657A3D" w:rsidRPr="00CF7C8F" w:rsidRDefault="00657A3D" w:rsidP="007B5B1B">
      <w:pPr>
        <w:pStyle w:val="Odstavecseseznamem"/>
        <w:ind w:left="567"/>
        <w:jc w:val="both"/>
        <w:rPr>
          <w:rFonts w:ascii="Calibri" w:hAnsi="Calibri"/>
          <w:sz w:val="22"/>
          <w:szCs w:val="22"/>
        </w:rPr>
      </w:pPr>
    </w:p>
    <w:p w14:paraId="781E7DC7" w14:textId="717FDFA6" w:rsidR="00657A3D" w:rsidRPr="00CF7C8F" w:rsidRDefault="00657A3D" w:rsidP="007B5B1B">
      <w:pPr>
        <w:numPr>
          <w:ilvl w:val="0"/>
          <w:numId w:val="13"/>
        </w:numPr>
        <w:jc w:val="both"/>
        <w:rPr>
          <w:rFonts w:ascii="Calibri" w:hAnsi="Calibri"/>
          <w:sz w:val="22"/>
          <w:szCs w:val="22"/>
        </w:rPr>
      </w:pPr>
      <w:r w:rsidRPr="00CF7C8F">
        <w:rPr>
          <w:rFonts w:ascii="Calibri" w:hAnsi="Calibri"/>
          <w:iCs/>
          <w:sz w:val="22"/>
          <w:szCs w:val="22"/>
        </w:rPr>
        <w:t>Veškeré náklady vzniklé Objednateli v souvislosti s odstraněním vady způsobem dle předchozího odstavce</w:t>
      </w:r>
      <w:r w:rsidR="00604750" w:rsidRPr="00CF7C8F">
        <w:rPr>
          <w:rFonts w:ascii="Calibri" w:hAnsi="Calibri"/>
          <w:iCs/>
          <w:sz w:val="22"/>
          <w:szCs w:val="22"/>
        </w:rPr>
        <w:t xml:space="preserve"> Smlouvy</w:t>
      </w:r>
      <w:r w:rsidRPr="00CF7C8F">
        <w:rPr>
          <w:rFonts w:ascii="Calibri" w:hAnsi="Calibri"/>
          <w:iCs/>
          <w:sz w:val="22"/>
          <w:szCs w:val="22"/>
        </w:rPr>
        <w:t xml:space="preserve"> je Zhotovitel povinen Objednateli uhradit. Zhotovitel se tak zejména zavazuje uhradit cenu účtovanou Objednateli jinou odborně způsobilou osobou dle odstavce </w:t>
      </w:r>
      <w:r w:rsidR="006169CC">
        <w:fldChar w:fldCharType="begin"/>
      </w:r>
      <w:r w:rsidR="006169CC">
        <w:instrText xml:space="preserve"> REF _Ref397413113 \r \h  \* MERGEFORMAT </w:instrText>
      </w:r>
      <w:r w:rsidR="006169CC">
        <w:fldChar w:fldCharType="separate"/>
      </w:r>
      <w:r w:rsidR="00DD6E00">
        <w:rPr>
          <w:rFonts w:ascii="Calibri" w:hAnsi="Calibri"/>
          <w:iCs/>
          <w:sz w:val="22"/>
          <w:szCs w:val="22"/>
        </w:rPr>
        <w:t>78</w:t>
      </w:r>
      <w:r w:rsidR="00761404" w:rsidRPr="00761404">
        <w:rPr>
          <w:rFonts w:ascii="Calibri" w:hAnsi="Calibri"/>
          <w:iCs/>
          <w:sz w:val="22"/>
          <w:szCs w:val="22"/>
        </w:rPr>
        <w:t>.1</w:t>
      </w:r>
      <w:r w:rsidR="006169CC">
        <w:fldChar w:fldCharType="end"/>
      </w:r>
      <w:r w:rsidRPr="00CF7C8F">
        <w:rPr>
          <w:rFonts w:ascii="Calibri" w:hAnsi="Calibri"/>
          <w:iCs/>
          <w:sz w:val="22"/>
          <w:szCs w:val="22"/>
        </w:rPr>
        <w:t xml:space="preserve"> Smlouvy za odstranění vady.</w:t>
      </w:r>
    </w:p>
    <w:p w14:paraId="44CC45E9" w14:textId="77777777" w:rsidR="00657A3D" w:rsidRPr="00CF7C8F" w:rsidRDefault="00657A3D" w:rsidP="007B5B1B">
      <w:pPr>
        <w:ind w:left="567"/>
        <w:jc w:val="both"/>
        <w:rPr>
          <w:rFonts w:ascii="Calibri" w:hAnsi="Calibri"/>
          <w:sz w:val="22"/>
          <w:szCs w:val="22"/>
        </w:rPr>
      </w:pPr>
    </w:p>
    <w:p w14:paraId="6BA2D6FB" w14:textId="77777777" w:rsidR="00657A3D" w:rsidRPr="00AF336C" w:rsidRDefault="00657A3D" w:rsidP="007B5B1B">
      <w:pPr>
        <w:numPr>
          <w:ilvl w:val="0"/>
          <w:numId w:val="13"/>
        </w:numPr>
        <w:jc w:val="both"/>
        <w:rPr>
          <w:rFonts w:ascii="Calibri" w:hAnsi="Calibri"/>
          <w:sz w:val="22"/>
          <w:szCs w:val="22"/>
        </w:rPr>
      </w:pPr>
      <w:r w:rsidRPr="00CF7C8F">
        <w:rPr>
          <w:rFonts w:ascii="Calibri" w:hAnsi="Calibri"/>
          <w:sz w:val="22"/>
          <w:szCs w:val="22"/>
        </w:rPr>
        <w:t>Zhotovitel je povinen odstranit vadu bez ohledu na to, zda je uplatnění vady oprávněné</w:t>
      </w:r>
      <w:r w:rsidRPr="00AF336C">
        <w:rPr>
          <w:rFonts w:ascii="Calibri" w:hAnsi="Calibri"/>
          <w:sz w:val="22"/>
          <w:szCs w:val="22"/>
        </w:rPr>
        <w:t xml:space="preserve">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611E4521" w14:textId="77777777" w:rsidR="00657A3D" w:rsidRPr="00AF336C" w:rsidRDefault="00657A3D" w:rsidP="007B5B1B">
      <w:pPr>
        <w:pStyle w:val="Odstavecseseznamem"/>
        <w:ind w:left="567"/>
        <w:jc w:val="both"/>
        <w:rPr>
          <w:rFonts w:ascii="Calibri" w:hAnsi="Calibri"/>
          <w:sz w:val="22"/>
          <w:szCs w:val="22"/>
        </w:rPr>
      </w:pPr>
    </w:p>
    <w:p w14:paraId="614EFD32" w14:textId="77777777" w:rsidR="00657A3D" w:rsidRPr="00AF336C" w:rsidRDefault="00CB56F6" w:rsidP="007B5B1B">
      <w:pPr>
        <w:numPr>
          <w:ilvl w:val="0"/>
          <w:numId w:val="13"/>
        </w:numPr>
        <w:jc w:val="both"/>
        <w:rPr>
          <w:rFonts w:ascii="Calibri" w:hAnsi="Calibri"/>
          <w:sz w:val="22"/>
          <w:szCs w:val="22"/>
        </w:rPr>
      </w:pPr>
      <w:r w:rsidRPr="00AF336C">
        <w:rPr>
          <w:rFonts w:ascii="Calibri" w:hAnsi="Calibri"/>
          <w:sz w:val="22"/>
          <w:szCs w:val="22"/>
        </w:rPr>
        <w:t>Objednatel je povinen poskytnout Zhotoviteli součinnost nezbytnou k odstranění vady.</w:t>
      </w:r>
    </w:p>
    <w:p w14:paraId="2E544AD2" w14:textId="77777777" w:rsidR="00CB56F6" w:rsidRPr="00AF336C" w:rsidRDefault="00CB56F6" w:rsidP="007B5B1B">
      <w:pPr>
        <w:pStyle w:val="Odstavecseseznamem"/>
        <w:ind w:left="567"/>
        <w:jc w:val="both"/>
        <w:rPr>
          <w:rFonts w:ascii="Calibri" w:hAnsi="Calibri"/>
          <w:sz w:val="22"/>
          <w:szCs w:val="22"/>
        </w:rPr>
      </w:pPr>
    </w:p>
    <w:p w14:paraId="72C72417" w14:textId="77777777" w:rsidR="00CB56F6" w:rsidRPr="00AF336C" w:rsidRDefault="00CB56F6" w:rsidP="007B5B1B">
      <w:pPr>
        <w:numPr>
          <w:ilvl w:val="0"/>
          <w:numId w:val="13"/>
        </w:numPr>
        <w:jc w:val="both"/>
        <w:rPr>
          <w:rFonts w:ascii="Calibri" w:hAnsi="Calibri"/>
          <w:sz w:val="22"/>
          <w:szCs w:val="22"/>
        </w:rPr>
      </w:pPr>
      <w:r w:rsidRPr="00AF336C">
        <w:rPr>
          <w:rFonts w:ascii="Calibri" w:hAnsi="Calibri"/>
          <w:sz w:val="22"/>
          <w:szCs w:val="22"/>
        </w:rPr>
        <w:t>O odstranění reklamované vady sepíše Zhotovitel protokol, ve kterém Objednatel potvrdí odstranění vady nebo uvede důvody, pro které považuje vadu za neodstraněnou. V protokolu dále Zhotovitel uvede způsob odstranění vady a dobu, po kterou byla vada odstraňována.</w:t>
      </w:r>
    </w:p>
    <w:p w14:paraId="5CC08356" w14:textId="77777777" w:rsidR="00CB56F6" w:rsidRPr="00AF336C" w:rsidRDefault="00CB56F6" w:rsidP="007B5B1B">
      <w:pPr>
        <w:pStyle w:val="Odstavecseseznamem"/>
        <w:ind w:left="567"/>
        <w:jc w:val="both"/>
        <w:rPr>
          <w:rFonts w:ascii="Calibri" w:hAnsi="Calibri"/>
          <w:sz w:val="22"/>
          <w:szCs w:val="22"/>
        </w:rPr>
      </w:pPr>
    </w:p>
    <w:p w14:paraId="607B532E" w14:textId="7CBBA8F0" w:rsidR="00CB56F6" w:rsidRPr="00AF336C" w:rsidRDefault="00893758" w:rsidP="007B5B1B">
      <w:pPr>
        <w:numPr>
          <w:ilvl w:val="0"/>
          <w:numId w:val="13"/>
        </w:numPr>
        <w:jc w:val="both"/>
        <w:rPr>
          <w:rFonts w:ascii="Calibri" w:hAnsi="Calibri"/>
          <w:sz w:val="22"/>
          <w:szCs w:val="22"/>
        </w:rPr>
      </w:pPr>
      <w:r w:rsidRPr="00AF336C">
        <w:rPr>
          <w:rFonts w:ascii="Calibri" w:hAnsi="Calibri"/>
          <w:sz w:val="22"/>
          <w:szCs w:val="22"/>
        </w:rPr>
        <w:t>Doba</w:t>
      </w:r>
      <w:r w:rsidR="00AF336C" w:rsidRPr="00AF336C">
        <w:rPr>
          <w:rFonts w:ascii="Calibri" w:hAnsi="Calibri"/>
          <w:iCs/>
          <w:sz w:val="22"/>
          <w:szCs w:val="22"/>
        </w:rPr>
        <w:t xml:space="preserve"> uvedená v odstavci </w:t>
      </w:r>
      <w:r w:rsidR="00DD6E00">
        <w:rPr>
          <w:rFonts w:ascii="Calibri" w:hAnsi="Calibri"/>
          <w:iCs/>
          <w:sz w:val="22"/>
          <w:szCs w:val="22"/>
        </w:rPr>
        <w:t>72</w:t>
      </w:r>
      <w:r w:rsidR="00AF336C" w:rsidRPr="00AF336C">
        <w:rPr>
          <w:rFonts w:ascii="Calibri" w:hAnsi="Calibri"/>
          <w:sz w:val="22"/>
          <w:szCs w:val="22"/>
        </w:rPr>
        <w:t xml:space="preserve"> Smlouvy</w:t>
      </w:r>
      <w:r w:rsidR="00AF336C" w:rsidRPr="00AF336C">
        <w:rPr>
          <w:rFonts w:ascii="Calibri" w:hAnsi="Calibri"/>
          <w:iCs/>
          <w:sz w:val="22"/>
          <w:szCs w:val="22"/>
        </w:rPr>
        <w:t xml:space="preserve"> </w:t>
      </w:r>
      <w:r w:rsidR="00CB56F6" w:rsidRPr="00AF336C">
        <w:rPr>
          <w:rFonts w:ascii="Calibri" w:hAnsi="Calibri"/>
          <w:sz w:val="22"/>
          <w:szCs w:val="22"/>
        </w:rPr>
        <w:t xml:space="preserve">se prodlužuje o dobu počínající dnem oznámení každé </w:t>
      </w:r>
      <w:r w:rsidR="00AF336C" w:rsidRPr="00AF336C">
        <w:rPr>
          <w:rFonts w:ascii="Calibri" w:hAnsi="Calibri"/>
          <w:sz w:val="22"/>
          <w:szCs w:val="22"/>
        </w:rPr>
        <w:t>v</w:t>
      </w:r>
      <w:r w:rsidR="00CB56F6" w:rsidRPr="00AF336C">
        <w:rPr>
          <w:rFonts w:ascii="Calibri" w:hAnsi="Calibri"/>
          <w:sz w:val="22"/>
          <w:szCs w:val="22"/>
        </w:rPr>
        <w:t>ady Objednatelem Zhotoviteli a končící dnem řádného odstranění takové vady.</w:t>
      </w:r>
    </w:p>
    <w:p w14:paraId="7632FCDA" w14:textId="77777777" w:rsidR="00CB56F6" w:rsidRPr="00AF336C" w:rsidRDefault="00CB56F6" w:rsidP="007B5B1B">
      <w:pPr>
        <w:pStyle w:val="Odstavecseseznamem"/>
        <w:ind w:left="567"/>
        <w:jc w:val="both"/>
        <w:rPr>
          <w:rFonts w:ascii="Calibri" w:hAnsi="Calibri"/>
          <w:sz w:val="22"/>
          <w:szCs w:val="22"/>
        </w:rPr>
      </w:pPr>
    </w:p>
    <w:p w14:paraId="1D1B1BAD" w14:textId="77777777" w:rsidR="00CB56F6" w:rsidRPr="00AF336C" w:rsidRDefault="00CB56F6" w:rsidP="007B5B1B">
      <w:pPr>
        <w:numPr>
          <w:ilvl w:val="0"/>
          <w:numId w:val="13"/>
        </w:numPr>
        <w:jc w:val="both"/>
        <w:rPr>
          <w:rFonts w:ascii="Calibri" w:hAnsi="Calibri"/>
          <w:sz w:val="22"/>
          <w:szCs w:val="22"/>
        </w:rPr>
      </w:pPr>
      <w:r w:rsidRPr="00AF336C">
        <w:rPr>
          <w:rFonts w:ascii="Calibri" w:hAnsi="Calibri"/>
          <w:sz w:val="22"/>
          <w:szCs w:val="22"/>
        </w:rPr>
        <w:t xml:space="preserve">Ustanovení § </w:t>
      </w:r>
      <w:proofErr w:type="gramStart"/>
      <w:r w:rsidRPr="00AF336C">
        <w:rPr>
          <w:rFonts w:ascii="Calibri" w:hAnsi="Calibri"/>
          <w:sz w:val="22"/>
          <w:szCs w:val="22"/>
        </w:rPr>
        <w:t>1917 - 1924</w:t>
      </w:r>
      <w:proofErr w:type="gramEnd"/>
      <w:r w:rsidRPr="00AF336C">
        <w:rPr>
          <w:rFonts w:ascii="Calibri" w:hAnsi="Calibri"/>
          <w:sz w:val="22"/>
          <w:szCs w:val="22"/>
        </w:rPr>
        <w:t xml:space="preserve">, § </w:t>
      </w:r>
      <w:proofErr w:type="gramStart"/>
      <w:r w:rsidRPr="00AF336C">
        <w:rPr>
          <w:rFonts w:ascii="Calibri" w:hAnsi="Calibri"/>
          <w:sz w:val="22"/>
          <w:szCs w:val="22"/>
        </w:rPr>
        <w:t>2099 – 2101</w:t>
      </w:r>
      <w:proofErr w:type="gramEnd"/>
      <w:r w:rsidRPr="00AF336C">
        <w:rPr>
          <w:rFonts w:ascii="Calibri" w:hAnsi="Calibri"/>
          <w:sz w:val="22"/>
          <w:szCs w:val="22"/>
        </w:rPr>
        <w:t xml:space="preserve">, § </w:t>
      </w:r>
      <w:proofErr w:type="gramStart"/>
      <w:r w:rsidRPr="00AF336C">
        <w:rPr>
          <w:rFonts w:ascii="Calibri" w:hAnsi="Calibri"/>
          <w:sz w:val="22"/>
          <w:szCs w:val="22"/>
        </w:rPr>
        <w:t>2103 - 2117</w:t>
      </w:r>
      <w:proofErr w:type="gramEnd"/>
      <w:r w:rsidRPr="00AF336C">
        <w:rPr>
          <w:rFonts w:ascii="Calibri" w:hAnsi="Calibri"/>
          <w:sz w:val="22"/>
          <w:szCs w:val="22"/>
        </w:rPr>
        <w:t xml:space="preserve"> a § </w:t>
      </w:r>
      <w:proofErr w:type="gramStart"/>
      <w:r w:rsidRPr="00AF336C">
        <w:rPr>
          <w:rFonts w:ascii="Calibri" w:hAnsi="Calibri"/>
          <w:sz w:val="22"/>
          <w:szCs w:val="22"/>
        </w:rPr>
        <w:t>2165 - 2172</w:t>
      </w:r>
      <w:proofErr w:type="gramEnd"/>
      <w:r w:rsidRPr="00AF336C">
        <w:rPr>
          <w:rFonts w:ascii="Calibri" w:hAnsi="Calibri"/>
          <w:sz w:val="22"/>
          <w:szCs w:val="22"/>
        </w:rPr>
        <w:t xml:space="preserve"> Občanského zákoníku se neužijí a rovněž se neužijí obchodní zvyklosti, jež jsou svým smyslem nebo účinky stejné nebo obdobné uvedeným ustanovením.</w:t>
      </w:r>
    </w:p>
    <w:p w14:paraId="340185A7" w14:textId="77777777" w:rsidR="002248D0" w:rsidRPr="00AF336C" w:rsidRDefault="002248D0" w:rsidP="00C30FB9">
      <w:pPr>
        <w:pStyle w:val="Nadpis1"/>
        <w:keepNext w:val="0"/>
        <w:keepLines w:val="0"/>
        <w:numPr>
          <w:ilvl w:val="0"/>
          <w:numId w:val="0"/>
        </w:numPr>
        <w:jc w:val="both"/>
        <w:rPr>
          <w:b w:val="0"/>
          <w:szCs w:val="22"/>
        </w:rPr>
      </w:pPr>
      <w:bookmarkStart w:id="47" w:name="_Toc380671111"/>
    </w:p>
    <w:p w14:paraId="51903817" w14:textId="77777777" w:rsidR="00CB56F6" w:rsidRPr="00D318D7" w:rsidRDefault="00CB56F6" w:rsidP="00C30FB9">
      <w:pPr>
        <w:rPr>
          <w:rFonts w:ascii="Calibri" w:hAnsi="Calibri"/>
          <w:sz w:val="22"/>
          <w:szCs w:val="22"/>
          <w:highlight w:val="yellow"/>
          <w:lang w:eastAsia="ar-SA"/>
        </w:rPr>
      </w:pPr>
    </w:p>
    <w:p w14:paraId="24C4ABEA" w14:textId="77777777" w:rsidR="00CB56F6" w:rsidRPr="00D318D7" w:rsidRDefault="00CB56F6" w:rsidP="00C30FB9">
      <w:pPr>
        <w:rPr>
          <w:rFonts w:ascii="Calibri" w:hAnsi="Calibri"/>
          <w:sz w:val="22"/>
          <w:szCs w:val="22"/>
          <w:highlight w:val="yellow"/>
          <w:lang w:eastAsia="ar-SA"/>
        </w:rPr>
      </w:pPr>
    </w:p>
    <w:p w14:paraId="2803F684" w14:textId="77777777" w:rsidR="007F22C9" w:rsidRPr="00A02BF0" w:rsidRDefault="007F22C9" w:rsidP="00F33BF0">
      <w:pPr>
        <w:pStyle w:val="Nadpis1"/>
        <w:keepLines w:val="0"/>
        <w:rPr>
          <w:szCs w:val="22"/>
        </w:rPr>
      </w:pPr>
      <w:bookmarkStart w:id="48" w:name="_Toc383117523"/>
      <w:r w:rsidRPr="00A02BF0">
        <w:rPr>
          <w:szCs w:val="22"/>
        </w:rPr>
        <w:t>SANKCE</w:t>
      </w:r>
      <w:bookmarkEnd w:id="47"/>
      <w:bookmarkEnd w:id="48"/>
    </w:p>
    <w:p w14:paraId="3B14FCDF" w14:textId="77777777" w:rsidR="002248D0" w:rsidRPr="00704B1E" w:rsidRDefault="002248D0" w:rsidP="00F33BF0">
      <w:pPr>
        <w:keepNext/>
        <w:jc w:val="both"/>
        <w:rPr>
          <w:rFonts w:ascii="Calibri" w:hAnsi="Calibri"/>
          <w:sz w:val="22"/>
          <w:szCs w:val="22"/>
          <w:lang w:eastAsia="ar-SA"/>
        </w:rPr>
      </w:pPr>
    </w:p>
    <w:p w14:paraId="2F35C577" w14:textId="1AE6C622" w:rsidR="007F22C9" w:rsidRPr="00704B1E" w:rsidRDefault="002C0E6D" w:rsidP="00F33BF0">
      <w:pPr>
        <w:keepNext/>
        <w:numPr>
          <w:ilvl w:val="0"/>
          <w:numId w:val="13"/>
        </w:numPr>
        <w:jc w:val="both"/>
        <w:rPr>
          <w:rFonts w:ascii="Calibri" w:hAnsi="Calibri"/>
          <w:sz w:val="22"/>
          <w:szCs w:val="22"/>
        </w:rPr>
      </w:pPr>
      <w:r w:rsidRPr="00704B1E">
        <w:rPr>
          <w:rFonts w:ascii="Calibri" w:hAnsi="Calibri"/>
          <w:sz w:val="22"/>
          <w:szCs w:val="22"/>
        </w:rPr>
        <w:t>Poruší-li Zhotovitel povinnost předat Dílo</w:t>
      </w:r>
      <w:r w:rsidR="00A02BF0" w:rsidRPr="00704B1E">
        <w:rPr>
          <w:rFonts w:ascii="Calibri" w:hAnsi="Calibri"/>
          <w:sz w:val="22"/>
          <w:szCs w:val="22"/>
        </w:rPr>
        <w:t>, resp. Část Díla,</w:t>
      </w:r>
      <w:r w:rsidRPr="00704B1E">
        <w:rPr>
          <w:rFonts w:ascii="Calibri" w:hAnsi="Calibri"/>
          <w:sz w:val="22"/>
          <w:szCs w:val="22"/>
        </w:rPr>
        <w:t xml:space="preserve"> v době sjednané podle odstavce </w:t>
      </w:r>
      <w:r w:rsidR="000E24B3" w:rsidRPr="000E24B3">
        <w:rPr>
          <w:rFonts w:ascii="Calibri" w:hAnsi="Calibri"/>
          <w:sz w:val="22"/>
          <w:szCs w:val="22"/>
        </w:rPr>
        <w:t>27</w:t>
      </w:r>
      <w:r w:rsidRPr="00704B1E">
        <w:rPr>
          <w:rFonts w:ascii="Calibri" w:hAnsi="Calibri"/>
          <w:sz w:val="22"/>
          <w:szCs w:val="22"/>
        </w:rPr>
        <w:t xml:space="preserve"> Smlouvy, je Zhotovitel povinen uhradit Objednateli smluvní pokutu ve výši </w:t>
      </w:r>
      <w:r w:rsidR="008F7993" w:rsidRPr="00704B1E">
        <w:rPr>
          <w:rFonts w:ascii="Calibri" w:hAnsi="Calibri"/>
          <w:sz w:val="22"/>
          <w:szCs w:val="22"/>
        </w:rPr>
        <w:t>0,05</w:t>
      </w:r>
      <w:r w:rsidR="007E423B" w:rsidRPr="00704B1E">
        <w:rPr>
          <w:rFonts w:ascii="Calibri" w:hAnsi="Calibri"/>
          <w:sz w:val="22"/>
          <w:szCs w:val="22"/>
        </w:rPr>
        <w:t xml:space="preserve"> % z příslušné části Celkové ceny </w:t>
      </w:r>
      <w:r w:rsidRPr="00704B1E">
        <w:rPr>
          <w:rFonts w:ascii="Calibri" w:hAnsi="Calibri"/>
          <w:sz w:val="22"/>
          <w:szCs w:val="22"/>
        </w:rPr>
        <w:t>za každý den prodlení.</w:t>
      </w:r>
    </w:p>
    <w:p w14:paraId="3CE52086" w14:textId="77777777" w:rsidR="004F7C62" w:rsidRPr="00704B1E" w:rsidRDefault="004F7C62" w:rsidP="001C0E84">
      <w:pPr>
        <w:ind w:left="567"/>
        <w:jc w:val="both"/>
        <w:rPr>
          <w:rFonts w:ascii="Calibri" w:hAnsi="Calibri"/>
          <w:sz w:val="22"/>
          <w:szCs w:val="22"/>
        </w:rPr>
      </w:pPr>
    </w:p>
    <w:p w14:paraId="3D1D9AA8" w14:textId="76B03BED" w:rsidR="004E5ABA" w:rsidRPr="00103633" w:rsidRDefault="002C0E6D" w:rsidP="00C30FB9">
      <w:pPr>
        <w:numPr>
          <w:ilvl w:val="0"/>
          <w:numId w:val="13"/>
        </w:numPr>
        <w:jc w:val="both"/>
        <w:rPr>
          <w:rFonts w:ascii="Calibri" w:hAnsi="Calibri"/>
          <w:sz w:val="22"/>
          <w:szCs w:val="22"/>
        </w:rPr>
      </w:pPr>
      <w:r w:rsidRPr="00704B1E">
        <w:rPr>
          <w:rFonts w:ascii="Calibri" w:hAnsi="Calibri"/>
          <w:sz w:val="22"/>
          <w:szCs w:val="22"/>
        </w:rPr>
        <w:t>Poruší-li Zhotovitel povinnost odstranit ve sjednané lhůtě vady Díla,</w:t>
      </w:r>
      <w:r w:rsidR="00A02BF0" w:rsidRPr="00704B1E">
        <w:rPr>
          <w:rFonts w:ascii="Calibri" w:hAnsi="Calibri"/>
          <w:sz w:val="22"/>
          <w:szCs w:val="22"/>
        </w:rPr>
        <w:t xml:space="preserve"> resp. Část</w:t>
      </w:r>
      <w:r w:rsidR="002F59F2" w:rsidRPr="00704B1E">
        <w:rPr>
          <w:rFonts w:ascii="Calibri" w:hAnsi="Calibri"/>
          <w:sz w:val="22"/>
          <w:szCs w:val="22"/>
        </w:rPr>
        <w:t>i</w:t>
      </w:r>
      <w:r w:rsidR="00A02BF0" w:rsidRPr="00704B1E">
        <w:rPr>
          <w:rFonts w:ascii="Calibri" w:hAnsi="Calibri"/>
          <w:sz w:val="22"/>
          <w:szCs w:val="22"/>
        </w:rPr>
        <w:t xml:space="preserve"> Díla,</w:t>
      </w:r>
      <w:r w:rsidRPr="00704B1E">
        <w:rPr>
          <w:rFonts w:ascii="Calibri" w:hAnsi="Calibri"/>
          <w:sz w:val="22"/>
          <w:szCs w:val="22"/>
        </w:rPr>
        <w:t xml:space="preserve"> je povinen uhradit Objednateli smluvní pokutu ve výši </w:t>
      </w:r>
      <w:r w:rsidR="008F7993" w:rsidRPr="00704B1E">
        <w:rPr>
          <w:rFonts w:ascii="Calibri" w:hAnsi="Calibri"/>
          <w:sz w:val="22"/>
          <w:szCs w:val="22"/>
        </w:rPr>
        <w:t>0,025</w:t>
      </w:r>
      <w:r w:rsidR="007E423B" w:rsidRPr="00704B1E">
        <w:rPr>
          <w:rFonts w:ascii="Calibri" w:hAnsi="Calibri"/>
          <w:sz w:val="22"/>
          <w:szCs w:val="22"/>
        </w:rPr>
        <w:t xml:space="preserve"> % z příslušné části Celkové ceny </w:t>
      </w:r>
      <w:r w:rsidRPr="00704B1E">
        <w:rPr>
          <w:rFonts w:ascii="Calibri" w:hAnsi="Calibri"/>
          <w:sz w:val="22"/>
          <w:szCs w:val="22"/>
        </w:rPr>
        <w:t>za</w:t>
      </w:r>
      <w:r w:rsidR="00A02BF0" w:rsidRPr="00704B1E">
        <w:rPr>
          <w:rFonts w:ascii="Calibri" w:hAnsi="Calibri"/>
          <w:sz w:val="22"/>
          <w:szCs w:val="22"/>
        </w:rPr>
        <w:t xml:space="preserve"> každou jednotlivou vadu a</w:t>
      </w:r>
      <w:r w:rsidRPr="00704B1E">
        <w:rPr>
          <w:rFonts w:ascii="Calibri" w:hAnsi="Calibri"/>
          <w:sz w:val="22"/>
          <w:szCs w:val="22"/>
        </w:rPr>
        <w:t xml:space="preserve"> každý den prodlení. </w:t>
      </w:r>
      <w:r w:rsidR="00E44D66" w:rsidRPr="00704B1E">
        <w:rPr>
          <w:rFonts w:ascii="Calibri" w:hAnsi="Calibri"/>
          <w:sz w:val="22"/>
          <w:szCs w:val="22"/>
        </w:rPr>
        <w:t>Prodlení s plněním povinnosti dle předchozí věty je ukončeno dnem, kdy bude zjednána náprava Zhotovitelem</w:t>
      </w:r>
      <w:r w:rsidR="00E44D66" w:rsidRPr="00103633">
        <w:rPr>
          <w:rFonts w:ascii="Calibri" w:hAnsi="Calibri"/>
          <w:sz w:val="22"/>
          <w:szCs w:val="22"/>
        </w:rPr>
        <w:t xml:space="preserve"> nebo obstaráním náhradního plnění Objednatelem na náklady Zhotovitele postupem dle odstavce </w:t>
      </w:r>
      <w:r w:rsidR="00EB1AE8">
        <w:t>78.1</w:t>
      </w:r>
      <w:r w:rsidR="00E44D66" w:rsidRPr="00103633">
        <w:rPr>
          <w:rFonts w:ascii="Calibri" w:hAnsi="Calibri"/>
          <w:sz w:val="22"/>
          <w:szCs w:val="22"/>
        </w:rPr>
        <w:t xml:space="preserve"> Smlouvy. </w:t>
      </w:r>
      <w:r w:rsidRPr="00103633">
        <w:rPr>
          <w:rFonts w:ascii="Calibri" w:hAnsi="Calibri"/>
          <w:sz w:val="22"/>
          <w:szCs w:val="22"/>
        </w:rPr>
        <w:t xml:space="preserve">Úhradou smluvní pokuty nejsou dotčena práva Objednatele z vadného plnění Zhotovitele. </w:t>
      </w:r>
    </w:p>
    <w:p w14:paraId="6902AD0B" w14:textId="77777777" w:rsidR="00C30FB9" w:rsidRPr="00A02BF0" w:rsidRDefault="00C30FB9" w:rsidP="00C30FB9">
      <w:pPr>
        <w:ind w:left="567"/>
        <w:jc w:val="both"/>
        <w:rPr>
          <w:rFonts w:ascii="Calibri" w:hAnsi="Calibri"/>
          <w:sz w:val="22"/>
          <w:szCs w:val="22"/>
        </w:rPr>
      </w:pPr>
    </w:p>
    <w:p w14:paraId="26B5760F" w14:textId="1821A9E2" w:rsidR="009900CD" w:rsidRPr="00A02BF0" w:rsidRDefault="009900CD" w:rsidP="00C30FB9">
      <w:pPr>
        <w:numPr>
          <w:ilvl w:val="0"/>
          <w:numId w:val="13"/>
        </w:numPr>
        <w:suppressAutoHyphens/>
        <w:jc w:val="both"/>
        <w:rPr>
          <w:rFonts w:ascii="Calibri" w:hAnsi="Calibri"/>
          <w:sz w:val="22"/>
          <w:szCs w:val="22"/>
        </w:rPr>
      </w:pPr>
      <w:r w:rsidRPr="00A02BF0">
        <w:rPr>
          <w:rFonts w:ascii="Calibri" w:hAnsi="Calibri"/>
          <w:sz w:val="22"/>
          <w:szCs w:val="22"/>
        </w:rPr>
        <w:t xml:space="preserve">Poruší-li Zhotovitel </w:t>
      </w:r>
      <w:r w:rsidR="006F0674" w:rsidRPr="00A02BF0">
        <w:rPr>
          <w:rFonts w:ascii="Calibri" w:hAnsi="Calibri"/>
          <w:sz w:val="22"/>
          <w:szCs w:val="22"/>
        </w:rPr>
        <w:t xml:space="preserve">jakoukoliv </w:t>
      </w:r>
      <w:r w:rsidRPr="00A02BF0">
        <w:rPr>
          <w:rFonts w:ascii="Calibri" w:hAnsi="Calibri"/>
          <w:sz w:val="22"/>
          <w:szCs w:val="22"/>
        </w:rPr>
        <w:t>povinnost dle odstavce</w:t>
      </w:r>
      <w:r w:rsidR="00EB1AE8">
        <w:rPr>
          <w:rFonts w:ascii="Calibri" w:hAnsi="Calibri"/>
          <w:sz w:val="22"/>
          <w:szCs w:val="22"/>
        </w:rPr>
        <w:t xml:space="preserve"> 49</w:t>
      </w:r>
      <w:r w:rsidR="00A02BF0" w:rsidRPr="00E87753">
        <w:rPr>
          <w:rFonts w:ascii="Calibri" w:hAnsi="Calibri"/>
          <w:sz w:val="22"/>
          <w:szCs w:val="22"/>
        </w:rPr>
        <w:t>,</w:t>
      </w:r>
      <w:r w:rsidR="00A02BF0" w:rsidRPr="00A02BF0">
        <w:rPr>
          <w:rFonts w:ascii="Calibri" w:hAnsi="Calibri"/>
          <w:sz w:val="22"/>
          <w:szCs w:val="22"/>
        </w:rPr>
        <w:t xml:space="preserve"> </w:t>
      </w:r>
      <w:r w:rsidR="00E87753" w:rsidRPr="00E87753">
        <w:rPr>
          <w:rFonts w:ascii="Calibri" w:hAnsi="Calibri"/>
          <w:sz w:val="22"/>
          <w:szCs w:val="22"/>
        </w:rPr>
        <w:t>54</w:t>
      </w:r>
      <w:r w:rsidR="00A02BF0" w:rsidRPr="00A02BF0">
        <w:rPr>
          <w:rFonts w:ascii="Calibri" w:hAnsi="Calibri"/>
          <w:sz w:val="22"/>
          <w:szCs w:val="22"/>
        </w:rPr>
        <w:t xml:space="preserve">, </w:t>
      </w:r>
      <w:r w:rsidR="00EB1AE8">
        <w:rPr>
          <w:rFonts w:ascii="Calibri" w:hAnsi="Calibri"/>
          <w:sz w:val="22"/>
          <w:szCs w:val="22"/>
        </w:rPr>
        <w:t>51</w:t>
      </w:r>
      <w:r w:rsidR="00A02BF0" w:rsidRPr="00A02BF0">
        <w:rPr>
          <w:rFonts w:ascii="Calibri" w:hAnsi="Calibri"/>
          <w:sz w:val="22"/>
          <w:szCs w:val="22"/>
        </w:rPr>
        <w:t xml:space="preserve">, </w:t>
      </w:r>
      <w:r w:rsidR="00E87753" w:rsidRPr="00E87753">
        <w:rPr>
          <w:rFonts w:ascii="Calibri" w:hAnsi="Calibri"/>
          <w:sz w:val="22"/>
          <w:szCs w:val="22"/>
        </w:rPr>
        <w:t>1</w:t>
      </w:r>
      <w:r w:rsidR="00EB1AE8">
        <w:rPr>
          <w:rFonts w:ascii="Calibri" w:hAnsi="Calibri"/>
          <w:sz w:val="22"/>
          <w:szCs w:val="22"/>
        </w:rPr>
        <w:t>06</w:t>
      </w:r>
      <w:r w:rsidR="00A02BF0" w:rsidRPr="00A02BF0">
        <w:rPr>
          <w:rFonts w:ascii="Calibri" w:hAnsi="Calibri"/>
          <w:sz w:val="22"/>
          <w:szCs w:val="22"/>
        </w:rPr>
        <w:t xml:space="preserve">, </w:t>
      </w:r>
      <w:r w:rsidR="00E87753" w:rsidRPr="00E87753">
        <w:rPr>
          <w:rFonts w:ascii="Calibri" w:hAnsi="Calibri"/>
          <w:sz w:val="22"/>
          <w:szCs w:val="22"/>
        </w:rPr>
        <w:t>1</w:t>
      </w:r>
      <w:r w:rsidR="00EB1AE8">
        <w:rPr>
          <w:rFonts w:ascii="Calibri" w:hAnsi="Calibri"/>
          <w:sz w:val="22"/>
          <w:szCs w:val="22"/>
        </w:rPr>
        <w:t>08</w:t>
      </w:r>
      <w:r w:rsidR="00A02BF0" w:rsidRPr="00A02BF0">
        <w:rPr>
          <w:rFonts w:ascii="Calibri" w:hAnsi="Calibri"/>
          <w:sz w:val="22"/>
          <w:szCs w:val="22"/>
        </w:rPr>
        <w:t xml:space="preserve">, </w:t>
      </w:r>
      <w:r w:rsidR="00EB1AE8">
        <w:rPr>
          <w:rFonts w:ascii="Calibri" w:hAnsi="Calibri"/>
          <w:sz w:val="22"/>
          <w:szCs w:val="22"/>
        </w:rPr>
        <w:t>123</w:t>
      </w:r>
      <w:r w:rsidR="00A02BF0" w:rsidRPr="00A02BF0">
        <w:rPr>
          <w:rFonts w:ascii="Calibri" w:hAnsi="Calibri"/>
          <w:sz w:val="22"/>
          <w:szCs w:val="22"/>
        </w:rPr>
        <w:t xml:space="preserve"> nebo </w:t>
      </w:r>
      <w:r w:rsidR="00EB1AE8">
        <w:rPr>
          <w:rFonts w:ascii="Calibri" w:hAnsi="Calibri"/>
          <w:sz w:val="22"/>
          <w:szCs w:val="22"/>
        </w:rPr>
        <w:t>125</w:t>
      </w:r>
      <w:r w:rsidR="00604750">
        <w:rPr>
          <w:rFonts w:ascii="Calibri" w:hAnsi="Calibri"/>
          <w:sz w:val="22"/>
          <w:szCs w:val="22"/>
        </w:rPr>
        <w:t xml:space="preserve"> Smlouvy</w:t>
      </w:r>
      <w:r w:rsidRPr="00A02BF0">
        <w:rPr>
          <w:rFonts w:ascii="Calibri" w:hAnsi="Calibri"/>
          <w:sz w:val="22"/>
          <w:szCs w:val="22"/>
        </w:rPr>
        <w:t xml:space="preserve">, je povinen uhradit Objednateli smluvní pokutu ve výši </w:t>
      </w:r>
      <w:proofErr w:type="gramStart"/>
      <w:r w:rsidR="008F7993" w:rsidRPr="00585763">
        <w:rPr>
          <w:rFonts w:ascii="Calibri" w:hAnsi="Calibri"/>
          <w:sz w:val="22"/>
          <w:szCs w:val="22"/>
        </w:rPr>
        <w:t>25.000</w:t>
      </w:r>
      <w:r w:rsidR="00A02BF0" w:rsidRPr="00585763">
        <w:rPr>
          <w:rFonts w:ascii="Calibri" w:hAnsi="Calibri"/>
          <w:sz w:val="22"/>
          <w:szCs w:val="22"/>
        </w:rPr>
        <w:t>,-</w:t>
      </w:r>
      <w:proofErr w:type="gramEnd"/>
      <w:r w:rsidR="00A02BF0" w:rsidRPr="00585763">
        <w:rPr>
          <w:rFonts w:ascii="Calibri" w:hAnsi="Calibri"/>
          <w:sz w:val="22"/>
          <w:szCs w:val="22"/>
        </w:rPr>
        <w:t xml:space="preserve"> Kč</w:t>
      </w:r>
      <w:r w:rsidRPr="00A02BF0">
        <w:rPr>
          <w:rFonts w:ascii="Calibri" w:hAnsi="Calibri"/>
          <w:sz w:val="22"/>
          <w:szCs w:val="22"/>
        </w:rPr>
        <w:t xml:space="preserve"> za každé jednotlivé porušení.</w:t>
      </w:r>
    </w:p>
    <w:p w14:paraId="1A7EE8FB" w14:textId="77777777" w:rsidR="00C30FB9" w:rsidRPr="00C30FB9" w:rsidRDefault="00C30FB9" w:rsidP="00C30FB9">
      <w:pPr>
        <w:suppressAutoHyphens/>
        <w:ind w:left="567"/>
        <w:jc w:val="both"/>
        <w:rPr>
          <w:rFonts w:ascii="Calibri" w:hAnsi="Calibri"/>
          <w:sz w:val="22"/>
          <w:szCs w:val="22"/>
          <w:highlight w:val="yellow"/>
        </w:rPr>
      </w:pPr>
    </w:p>
    <w:p w14:paraId="11BC9C42" w14:textId="77777777" w:rsidR="004E5ABA" w:rsidRPr="00A02BF0" w:rsidRDefault="00460666" w:rsidP="00C30FB9">
      <w:pPr>
        <w:numPr>
          <w:ilvl w:val="0"/>
          <w:numId w:val="13"/>
        </w:numPr>
        <w:jc w:val="both"/>
        <w:rPr>
          <w:rFonts w:ascii="Calibri" w:hAnsi="Calibri"/>
          <w:sz w:val="22"/>
          <w:szCs w:val="22"/>
        </w:rPr>
      </w:pPr>
      <w:r w:rsidRPr="00A02BF0">
        <w:rPr>
          <w:rFonts w:ascii="Calibri" w:hAnsi="Calibri"/>
          <w:sz w:val="22"/>
          <w:szCs w:val="22"/>
        </w:rPr>
        <w:t>Zaplacení smluvní pokuty nezbavuje Zhotovitele povinnosti splnit dluh smluvní pokutou utvrzený.</w:t>
      </w:r>
    </w:p>
    <w:p w14:paraId="0BC356DD" w14:textId="77777777" w:rsidR="00C30FB9" w:rsidRPr="00A02BF0" w:rsidRDefault="00C30FB9" w:rsidP="00C30FB9">
      <w:pPr>
        <w:ind w:left="567"/>
        <w:jc w:val="both"/>
        <w:rPr>
          <w:rFonts w:ascii="Calibri" w:hAnsi="Calibri"/>
          <w:sz w:val="22"/>
          <w:szCs w:val="22"/>
        </w:rPr>
      </w:pPr>
    </w:p>
    <w:p w14:paraId="5FE80951" w14:textId="77777777" w:rsidR="00460666" w:rsidRPr="00A02BF0" w:rsidRDefault="00460666" w:rsidP="00C30FB9">
      <w:pPr>
        <w:numPr>
          <w:ilvl w:val="0"/>
          <w:numId w:val="13"/>
        </w:numPr>
        <w:jc w:val="both"/>
        <w:rPr>
          <w:rFonts w:ascii="Calibri" w:hAnsi="Calibri"/>
          <w:sz w:val="22"/>
          <w:szCs w:val="22"/>
        </w:rPr>
      </w:pPr>
      <w:r w:rsidRPr="00A02BF0">
        <w:rPr>
          <w:rFonts w:ascii="Calibri" w:hAnsi="Calibri"/>
          <w:sz w:val="22"/>
          <w:szCs w:val="22"/>
        </w:rPr>
        <w:t>Objednatel je oprávněn požadovat náhradu škody a nemajetkové újmy způsobené porušením povinnosti, na kterou se vztahuje smluvní pokuta, v plné výši.</w:t>
      </w:r>
    </w:p>
    <w:p w14:paraId="63BA48A2" w14:textId="77777777" w:rsidR="00C30FB9" w:rsidRPr="00A02BF0" w:rsidRDefault="00C30FB9" w:rsidP="00C30FB9">
      <w:pPr>
        <w:ind w:left="567"/>
        <w:jc w:val="both"/>
        <w:rPr>
          <w:rFonts w:ascii="Calibri" w:hAnsi="Calibri"/>
          <w:sz w:val="22"/>
          <w:szCs w:val="22"/>
        </w:rPr>
      </w:pPr>
    </w:p>
    <w:p w14:paraId="7C815161" w14:textId="77777777" w:rsidR="001221C0" w:rsidRPr="00A02BF0" w:rsidRDefault="00460666" w:rsidP="001221C0">
      <w:pPr>
        <w:numPr>
          <w:ilvl w:val="0"/>
          <w:numId w:val="13"/>
        </w:numPr>
        <w:jc w:val="both"/>
        <w:rPr>
          <w:rFonts w:ascii="Calibri" w:hAnsi="Calibri"/>
          <w:sz w:val="22"/>
          <w:szCs w:val="22"/>
        </w:rPr>
      </w:pPr>
      <w:r w:rsidRPr="00A02BF0">
        <w:rPr>
          <w:rFonts w:ascii="Calibri" w:hAnsi="Calibri"/>
          <w:sz w:val="22"/>
          <w:szCs w:val="22"/>
        </w:rPr>
        <w:t>Splatnost smluvních pokut dle Smlouvy bude 14 dnů od doručení písemné výzvy k zaplacení smluvní pokuty straně povinné.</w:t>
      </w:r>
    </w:p>
    <w:p w14:paraId="081BF0F9" w14:textId="77777777" w:rsidR="001221C0" w:rsidRPr="00A02BF0" w:rsidRDefault="001221C0" w:rsidP="001221C0">
      <w:pPr>
        <w:ind w:left="567"/>
        <w:jc w:val="both"/>
        <w:rPr>
          <w:rFonts w:ascii="Calibri" w:hAnsi="Calibri"/>
          <w:sz w:val="22"/>
          <w:szCs w:val="22"/>
        </w:rPr>
      </w:pPr>
    </w:p>
    <w:p w14:paraId="32F84850" w14:textId="77777777" w:rsidR="001221C0" w:rsidRPr="00A02BF0" w:rsidRDefault="001221C0" w:rsidP="001221C0">
      <w:pPr>
        <w:numPr>
          <w:ilvl w:val="0"/>
          <w:numId w:val="13"/>
        </w:numPr>
        <w:jc w:val="both"/>
        <w:rPr>
          <w:rFonts w:ascii="Calibri" w:hAnsi="Calibri"/>
          <w:sz w:val="22"/>
          <w:szCs w:val="22"/>
        </w:rPr>
      </w:pPr>
      <w:r w:rsidRPr="00A02BF0">
        <w:rPr>
          <w:rFonts w:ascii="Calibri" w:hAnsi="Calibri"/>
          <w:sz w:val="22"/>
          <w:szCs w:val="22"/>
        </w:rPr>
        <w:t xml:space="preserve">Poruší-li Objednatel povinnost uhradit Fakturu nebo zaplatit část Ceny Díla ve sjednané době, je povinen uhradit Zhotoviteli </w:t>
      </w:r>
      <w:r w:rsidR="00A02BF0">
        <w:rPr>
          <w:rFonts w:ascii="Calibri" w:hAnsi="Calibri"/>
          <w:sz w:val="22"/>
          <w:szCs w:val="22"/>
        </w:rPr>
        <w:t xml:space="preserve">pouze </w:t>
      </w:r>
      <w:r w:rsidRPr="00A02BF0">
        <w:rPr>
          <w:rFonts w:ascii="Calibri" w:hAnsi="Calibri"/>
          <w:sz w:val="22"/>
          <w:szCs w:val="22"/>
        </w:rPr>
        <w:t>zákonný úrok z prodlení ve výši dle právních předpisů.</w:t>
      </w:r>
    </w:p>
    <w:p w14:paraId="79FB0651" w14:textId="77777777" w:rsidR="002248D0" w:rsidRPr="00A02BF0" w:rsidRDefault="002248D0" w:rsidP="00C30FB9">
      <w:pPr>
        <w:pStyle w:val="Nadpis1"/>
        <w:keepNext w:val="0"/>
        <w:keepLines w:val="0"/>
        <w:numPr>
          <w:ilvl w:val="0"/>
          <w:numId w:val="0"/>
        </w:numPr>
        <w:jc w:val="left"/>
        <w:rPr>
          <w:szCs w:val="22"/>
        </w:rPr>
      </w:pPr>
      <w:bookmarkStart w:id="49" w:name="_Toc380671112"/>
    </w:p>
    <w:p w14:paraId="2E2E48CA" w14:textId="77777777" w:rsidR="002248D0" w:rsidRPr="00A02BF0" w:rsidRDefault="002248D0" w:rsidP="00C30FB9">
      <w:pPr>
        <w:pStyle w:val="Nadpis1"/>
        <w:keepNext w:val="0"/>
        <w:keepLines w:val="0"/>
        <w:numPr>
          <w:ilvl w:val="0"/>
          <w:numId w:val="0"/>
        </w:numPr>
        <w:jc w:val="left"/>
        <w:rPr>
          <w:szCs w:val="22"/>
        </w:rPr>
      </w:pPr>
    </w:p>
    <w:p w14:paraId="40AB2E7F" w14:textId="77777777" w:rsidR="007F22C9" w:rsidRPr="008E1F33" w:rsidRDefault="007F22C9" w:rsidP="00C30FB9">
      <w:pPr>
        <w:pStyle w:val="Nadpis1"/>
        <w:rPr>
          <w:szCs w:val="22"/>
        </w:rPr>
      </w:pPr>
      <w:bookmarkStart w:id="50" w:name="_Toc383117524"/>
      <w:r w:rsidRPr="008E1F33">
        <w:rPr>
          <w:szCs w:val="22"/>
        </w:rPr>
        <w:t xml:space="preserve">ODSTOUPENÍ OD </w:t>
      </w:r>
      <w:r w:rsidR="00460666" w:rsidRPr="008E1F33">
        <w:rPr>
          <w:szCs w:val="22"/>
        </w:rPr>
        <w:t>S</w:t>
      </w:r>
      <w:r w:rsidRPr="008E1F33">
        <w:rPr>
          <w:szCs w:val="22"/>
        </w:rPr>
        <w:t>MLOUVY</w:t>
      </w:r>
      <w:bookmarkEnd w:id="49"/>
      <w:bookmarkEnd w:id="50"/>
    </w:p>
    <w:p w14:paraId="0223920F" w14:textId="77777777" w:rsidR="002248D0" w:rsidRPr="008E1F33" w:rsidRDefault="002248D0" w:rsidP="00C30FB9">
      <w:pPr>
        <w:keepNext/>
        <w:keepLines/>
        <w:rPr>
          <w:rFonts w:ascii="Calibri" w:hAnsi="Calibri"/>
          <w:sz w:val="22"/>
          <w:szCs w:val="22"/>
          <w:lang w:eastAsia="ar-SA"/>
        </w:rPr>
      </w:pPr>
    </w:p>
    <w:p w14:paraId="29A70DB6" w14:textId="77777777" w:rsidR="007F22C9" w:rsidRPr="008E1F33" w:rsidRDefault="00460666" w:rsidP="00C30FB9">
      <w:pPr>
        <w:keepNext/>
        <w:keepLines/>
        <w:numPr>
          <w:ilvl w:val="0"/>
          <w:numId w:val="13"/>
        </w:numPr>
        <w:jc w:val="both"/>
        <w:rPr>
          <w:rFonts w:ascii="Calibri" w:hAnsi="Calibri"/>
          <w:sz w:val="22"/>
          <w:szCs w:val="22"/>
        </w:rPr>
      </w:pPr>
      <w:r w:rsidRPr="008E1F33">
        <w:rPr>
          <w:rFonts w:ascii="Calibri" w:hAnsi="Calibri"/>
          <w:sz w:val="22"/>
          <w:szCs w:val="22"/>
        </w:rPr>
        <w:t>Objednatel je oprávněn od Smlouvy odstoupit z důvodů stanovených právními předpisy nebo Smlouvou. Objednatel je oprávněn odstoupit od Smlouvy ohledně celého plnění i v případě, že Zhotovitel již zčásti plnil.</w:t>
      </w:r>
    </w:p>
    <w:p w14:paraId="08C5C4CE" w14:textId="77777777" w:rsidR="00797133" w:rsidRPr="008E1F33" w:rsidRDefault="00797133" w:rsidP="001C0E84">
      <w:pPr>
        <w:ind w:left="567"/>
        <w:jc w:val="both"/>
        <w:rPr>
          <w:rFonts w:ascii="Calibri" w:hAnsi="Calibri"/>
          <w:sz w:val="22"/>
          <w:szCs w:val="22"/>
        </w:rPr>
      </w:pPr>
    </w:p>
    <w:p w14:paraId="261BDA78" w14:textId="77777777" w:rsidR="00666D0C" w:rsidRPr="008E1F33" w:rsidRDefault="00B26106" w:rsidP="001C0E84">
      <w:pPr>
        <w:numPr>
          <w:ilvl w:val="0"/>
          <w:numId w:val="13"/>
        </w:numPr>
        <w:jc w:val="both"/>
        <w:rPr>
          <w:rFonts w:ascii="Calibri" w:hAnsi="Calibri"/>
          <w:sz w:val="22"/>
          <w:szCs w:val="22"/>
        </w:rPr>
      </w:pPr>
      <w:r w:rsidRPr="008E1F33">
        <w:rPr>
          <w:rFonts w:ascii="Calibri" w:hAnsi="Calibri"/>
          <w:sz w:val="22"/>
          <w:szCs w:val="22"/>
        </w:rPr>
        <w:t>Objednatel je oprávněn odstoupit od Smlouvy zejména:</w:t>
      </w:r>
    </w:p>
    <w:p w14:paraId="1598F9F3" w14:textId="1C34B7CC" w:rsidR="00B26106" w:rsidRPr="00704B1E" w:rsidRDefault="00B26106" w:rsidP="008E1F33">
      <w:pPr>
        <w:numPr>
          <w:ilvl w:val="1"/>
          <w:numId w:val="13"/>
        </w:numPr>
        <w:tabs>
          <w:tab w:val="clear" w:pos="851"/>
          <w:tab w:val="num" w:pos="1276"/>
        </w:tabs>
        <w:ind w:left="1276" w:hanging="709"/>
        <w:jc w:val="both"/>
        <w:rPr>
          <w:rFonts w:ascii="Calibri" w:hAnsi="Calibri"/>
          <w:sz w:val="22"/>
          <w:szCs w:val="22"/>
        </w:rPr>
      </w:pPr>
      <w:r w:rsidRPr="00704B1E">
        <w:rPr>
          <w:rFonts w:ascii="Calibri" w:hAnsi="Calibri"/>
          <w:sz w:val="22"/>
          <w:szCs w:val="22"/>
        </w:rPr>
        <w:t>bude-li Zhotovitel v prodlení s předáním Díla</w:t>
      </w:r>
      <w:r w:rsidR="008E1F33" w:rsidRPr="00704B1E">
        <w:rPr>
          <w:rFonts w:ascii="Calibri" w:hAnsi="Calibri"/>
          <w:sz w:val="22"/>
          <w:szCs w:val="22"/>
        </w:rPr>
        <w:t>, resp. Části Díla,</w:t>
      </w:r>
      <w:r w:rsidRPr="00704B1E">
        <w:rPr>
          <w:rFonts w:ascii="Calibri" w:hAnsi="Calibri"/>
          <w:sz w:val="22"/>
          <w:szCs w:val="22"/>
        </w:rPr>
        <w:t xml:space="preserve"> o více než </w:t>
      </w:r>
      <w:r w:rsidR="00704B1E" w:rsidRPr="00704B1E">
        <w:rPr>
          <w:rFonts w:ascii="Calibri" w:hAnsi="Calibri"/>
          <w:sz w:val="22"/>
          <w:szCs w:val="22"/>
          <w:lang w:eastAsia="en-US" w:bidi="en-US"/>
        </w:rPr>
        <w:t>30</w:t>
      </w:r>
      <w:r w:rsidR="00527F3B" w:rsidRPr="00704B1E">
        <w:rPr>
          <w:rFonts w:ascii="Calibri" w:hAnsi="Calibri"/>
          <w:sz w:val="22"/>
          <w:szCs w:val="22"/>
        </w:rPr>
        <w:t> </w:t>
      </w:r>
      <w:r w:rsidRPr="00704B1E">
        <w:rPr>
          <w:rFonts w:ascii="Calibri" w:hAnsi="Calibri"/>
          <w:sz w:val="22"/>
          <w:szCs w:val="22"/>
        </w:rPr>
        <w:t>dní;</w:t>
      </w:r>
    </w:p>
    <w:p w14:paraId="28B99647" w14:textId="00C4C762" w:rsidR="00B26106" w:rsidRPr="00527F3B" w:rsidRDefault="00B26106" w:rsidP="008E1F33">
      <w:pPr>
        <w:numPr>
          <w:ilvl w:val="1"/>
          <w:numId w:val="13"/>
        </w:numPr>
        <w:tabs>
          <w:tab w:val="clear" w:pos="851"/>
          <w:tab w:val="num" w:pos="1276"/>
        </w:tabs>
        <w:ind w:left="1276" w:hanging="709"/>
        <w:jc w:val="both"/>
        <w:rPr>
          <w:rFonts w:ascii="Calibri" w:hAnsi="Calibri"/>
          <w:sz w:val="22"/>
          <w:szCs w:val="22"/>
        </w:rPr>
      </w:pPr>
      <w:r w:rsidRPr="00704B1E">
        <w:rPr>
          <w:rFonts w:ascii="Calibri" w:hAnsi="Calibri"/>
          <w:sz w:val="22"/>
          <w:szCs w:val="22"/>
        </w:rPr>
        <w:t>ukáže-li se jako nepravdivé jakékoliv prohlášení Zhotovitele uvedené v odstavci</w:t>
      </w:r>
      <w:r w:rsidRPr="00527F3B">
        <w:rPr>
          <w:rFonts w:ascii="Calibri" w:hAnsi="Calibri"/>
          <w:sz w:val="22"/>
          <w:szCs w:val="22"/>
        </w:rPr>
        <w:t xml:space="preserve"> </w:t>
      </w:r>
      <w:r w:rsidR="00EB1AE8">
        <w:rPr>
          <w:rFonts w:ascii="Calibri" w:hAnsi="Calibri"/>
          <w:sz w:val="22"/>
          <w:szCs w:val="22"/>
        </w:rPr>
        <w:t>99</w:t>
      </w:r>
      <w:r w:rsidRPr="00527F3B">
        <w:rPr>
          <w:rFonts w:ascii="Calibri" w:hAnsi="Calibri"/>
          <w:sz w:val="22"/>
          <w:szCs w:val="22"/>
        </w:rPr>
        <w:t xml:space="preserve"> Smlouvy nebo ocitne-li se Zhotovitel ve stavu úpadku nebo hrozícího úpadku;</w:t>
      </w:r>
    </w:p>
    <w:p w14:paraId="72C6E1B4" w14:textId="77777777" w:rsidR="001D5B74" w:rsidRPr="00527F3B" w:rsidRDefault="001D5B74" w:rsidP="008E1F33">
      <w:pPr>
        <w:numPr>
          <w:ilvl w:val="1"/>
          <w:numId w:val="13"/>
        </w:numPr>
        <w:tabs>
          <w:tab w:val="clear" w:pos="851"/>
          <w:tab w:val="num" w:pos="1276"/>
        </w:tabs>
        <w:ind w:left="1276" w:hanging="709"/>
        <w:jc w:val="both"/>
        <w:rPr>
          <w:rFonts w:ascii="Calibri" w:hAnsi="Calibri"/>
          <w:sz w:val="22"/>
          <w:szCs w:val="22"/>
        </w:rPr>
      </w:pPr>
      <w:r w:rsidRPr="00527F3B">
        <w:rPr>
          <w:rFonts w:ascii="Calibri" w:hAnsi="Calibri"/>
          <w:sz w:val="22"/>
          <w:szCs w:val="22"/>
        </w:rPr>
        <w:t xml:space="preserve">jestliže Zhotovitel bezdůvodně </w:t>
      </w:r>
      <w:r w:rsidR="00EA5EA7">
        <w:rPr>
          <w:rFonts w:ascii="Calibri" w:hAnsi="Calibri"/>
          <w:sz w:val="22"/>
          <w:szCs w:val="22"/>
        </w:rPr>
        <w:t xml:space="preserve">nebo z důvodů na své straně </w:t>
      </w:r>
      <w:r w:rsidRPr="00527F3B">
        <w:rPr>
          <w:rFonts w:ascii="Calibri" w:hAnsi="Calibri"/>
          <w:sz w:val="22"/>
          <w:szCs w:val="22"/>
        </w:rPr>
        <w:t>přeruší provádění Díla</w:t>
      </w:r>
      <w:r w:rsidR="00527F3B" w:rsidRPr="00527F3B">
        <w:rPr>
          <w:rFonts w:ascii="Calibri" w:hAnsi="Calibri"/>
          <w:sz w:val="22"/>
          <w:szCs w:val="22"/>
        </w:rPr>
        <w:t>, resp. Části Díla, nebo poskytování Souvisejících plnění</w:t>
      </w:r>
      <w:r w:rsidRPr="00527F3B">
        <w:rPr>
          <w:rFonts w:ascii="Calibri" w:hAnsi="Calibri"/>
          <w:sz w:val="22"/>
          <w:szCs w:val="22"/>
        </w:rPr>
        <w:t>;</w:t>
      </w:r>
    </w:p>
    <w:p w14:paraId="52CDB445" w14:textId="77777777" w:rsidR="001D5B74" w:rsidRPr="00527F3B" w:rsidRDefault="001D5B74" w:rsidP="008E1F33">
      <w:pPr>
        <w:numPr>
          <w:ilvl w:val="1"/>
          <w:numId w:val="13"/>
        </w:numPr>
        <w:tabs>
          <w:tab w:val="clear" w:pos="851"/>
          <w:tab w:val="num" w:pos="1276"/>
        </w:tabs>
        <w:ind w:left="1276" w:hanging="709"/>
        <w:jc w:val="both"/>
        <w:rPr>
          <w:rFonts w:ascii="Calibri" w:hAnsi="Calibri"/>
          <w:sz w:val="22"/>
          <w:szCs w:val="22"/>
        </w:rPr>
      </w:pPr>
      <w:r w:rsidRPr="00527F3B">
        <w:rPr>
          <w:rFonts w:ascii="Calibri" w:hAnsi="Calibri"/>
          <w:sz w:val="22"/>
          <w:szCs w:val="22"/>
        </w:rPr>
        <w:t>jestliže Zhotovitel neodstraní v průběhu provádění Díla</w:t>
      </w:r>
      <w:r w:rsidR="00527F3B" w:rsidRPr="00527F3B">
        <w:rPr>
          <w:rFonts w:ascii="Calibri" w:hAnsi="Calibri"/>
          <w:sz w:val="22"/>
          <w:szCs w:val="22"/>
        </w:rPr>
        <w:t>, resp. Části Díla,</w:t>
      </w:r>
      <w:r w:rsidRPr="00527F3B">
        <w:rPr>
          <w:rFonts w:ascii="Calibri" w:hAnsi="Calibri"/>
          <w:sz w:val="22"/>
          <w:szCs w:val="22"/>
        </w:rPr>
        <w:t xml:space="preserve"> vady zjištěné</w:t>
      </w:r>
      <w:r w:rsidR="00527F3B" w:rsidRPr="00527F3B">
        <w:rPr>
          <w:rFonts w:ascii="Calibri" w:hAnsi="Calibri"/>
          <w:sz w:val="22"/>
          <w:szCs w:val="22"/>
        </w:rPr>
        <w:t xml:space="preserve"> Objednatelem, </w:t>
      </w:r>
      <w:r w:rsidRPr="00527F3B">
        <w:rPr>
          <w:rFonts w:ascii="Calibri" w:hAnsi="Calibri"/>
          <w:sz w:val="22"/>
          <w:szCs w:val="22"/>
        </w:rPr>
        <w:t>a to ani v dodatečné lhůtě stanovené písemně Objednatelem;</w:t>
      </w:r>
    </w:p>
    <w:p w14:paraId="38899AE7" w14:textId="137E8ACB" w:rsidR="00617D56" w:rsidRPr="00527F3B" w:rsidRDefault="001D5B74" w:rsidP="008E1F33">
      <w:pPr>
        <w:numPr>
          <w:ilvl w:val="1"/>
          <w:numId w:val="13"/>
        </w:numPr>
        <w:tabs>
          <w:tab w:val="clear" w:pos="851"/>
          <w:tab w:val="num" w:pos="1276"/>
        </w:tabs>
        <w:ind w:left="1276" w:hanging="709"/>
        <w:jc w:val="both"/>
        <w:rPr>
          <w:rFonts w:ascii="Calibri" w:hAnsi="Calibri"/>
          <w:sz w:val="22"/>
          <w:szCs w:val="22"/>
        </w:rPr>
      </w:pPr>
      <w:r w:rsidRPr="00527F3B">
        <w:rPr>
          <w:rFonts w:ascii="Calibri" w:hAnsi="Calibri"/>
          <w:sz w:val="22"/>
          <w:szCs w:val="22"/>
        </w:rPr>
        <w:t xml:space="preserve">jestliže Zhotovitel poruší </w:t>
      </w:r>
      <w:r w:rsidR="00A44C81" w:rsidRPr="00527F3B">
        <w:rPr>
          <w:rFonts w:ascii="Calibri" w:hAnsi="Calibri"/>
          <w:sz w:val="22"/>
          <w:szCs w:val="22"/>
        </w:rPr>
        <w:t xml:space="preserve">jakoukoliv </w:t>
      </w:r>
      <w:r w:rsidRPr="00527F3B">
        <w:rPr>
          <w:rFonts w:ascii="Calibri" w:hAnsi="Calibri"/>
          <w:sz w:val="22"/>
          <w:szCs w:val="22"/>
        </w:rPr>
        <w:t xml:space="preserve">svoji povinnost uvedenou v odstavci </w:t>
      </w:r>
      <w:r w:rsidR="00EB1AE8">
        <w:rPr>
          <w:rFonts w:ascii="Calibri" w:hAnsi="Calibri"/>
          <w:sz w:val="22"/>
          <w:szCs w:val="22"/>
        </w:rPr>
        <w:t>49</w:t>
      </w:r>
      <w:r w:rsidR="00EB1AE8" w:rsidRPr="00E87753">
        <w:rPr>
          <w:rFonts w:ascii="Calibri" w:hAnsi="Calibri"/>
          <w:sz w:val="22"/>
          <w:szCs w:val="22"/>
        </w:rPr>
        <w:t>,</w:t>
      </w:r>
      <w:r w:rsidR="00EB1AE8" w:rsidRPr="00A02BF0">
        <w:rPr>
          <w:rFonts w:ascii="Calibri" w:hAnsi="Calibri"/>
          <w:sz w:val="22"/>
          <w:szCs w:val="22"/>
        </w:rPr>
        <w:t xml:space="preserve"> </w:t>
      </w:r>
      <w:r w:rsidR="00EB1AE8" w:rsidRPr="00E87753">
        <w:rPr>
          <w:rFonts w:ascii="Calibri" w:hAnsi="Calibri"/>
          <w:sz w:val="22"/>
          <w:szCs w:val="22"/>
        </w:rPr>
        <w:t>54</w:t>
      </w:r>
      <w:r w:rsidR="00EB1AE8" w:rsidRPr="00A02BF0">
        <w:rPr>
          <w:rFonts w:ascii="Calibri" w:hAnsi="Calibri"/>
          <w:sz w:val="22"/>
          <w:szCs w:val="22"/>
        </w:rPr>
        <w:t xml:space="preserve">, </w:t>
      </w:r>
      <w:r w:rsidR="00EB1AE8">
        <w:rPr>
          <w:rFonts w:ascii="Calibri" w:hAnsi="Calibri"/>
          <w:sz w:val="22"/>
          <w:szCs w:val="22"/>
        </w:rPr>
        <w:t>51</w:t>
      </w:r>
      <w:r w:rsidR="00EB1AE8" w:rsidRPr="00A02BF0">
        <w:rPr>
          <w:rFonts w:ascii="Calibri" w:hAnsi="Calibri"/>
          <w:sz w:val="22"/>
          <w:szCs w:val="22"/>
        </w:rPr>
        <w:t xml:space="preserve">, </w:t>
      </w:r>
      <w:r w:rsidR="00EB1AE8" w:rsidRPr="00E87753">
        <w:rPr>
          <w:rFonts w:ascii="Calibri" w:hAnsi="Calibri"/>
          <w:sz w:val="22"/>
          <w:szCs w:val="22"/>
        </w:rPr>
        <w:t>1</w:t>
      </w:r>
      <w:r w:rsidR="00EB1AE8">
        <w:rPr>
          <w:rFonts w:ascii="Calibri" w:hAnsi="Calibri"/>
          <w:sz w:val="22"/>
          <w:szCs w:val="22"/>
        </w:rPr>
        <w:t>06</w:t>
      </w:r>
      <w:r w:rsidR="00EB1AE8" w:rsidRPr="00A02BF0">
        <w:rPr>
          <w:rFonts w:ascii="Calibri" w:hAnsi="Calibri"/>
          <w:sz w:val="22"/>
          <w:szCs w:val="22"/>
        </w:rPr>
        <w:t xml:space="preserve">, </w:t>
      </w:r>
      <w:r w:rsidR="00EB1AE8" w:rsidRPr="00E87753">
        <w:rPr>
          <w:rFonts w:ascii="Calibri" w:hAnsi="Calibri"/>
          <w:sz w:val="22"/>
          <w:szCs w:val="22"/>
        </w:rPr>
        <w:t>1</w:t>
      </w:r>
      <w:r w:rsidR="00EB1AE8">
        <w:rPr>
          <w:rFonts w:ascii="Calibri" w:hAnsi="Calibri"/>
          <w:sz w:val="22"/>
          <w:szCs w:val="22"/>
        </w:rPr>
        <w:t>08</w:t>
      </w:r>
      <w:r w:rsidR="00EB1AE8" w:rsidRPr="00A02BF0">
        <w:rPr>
          <w:rFonts w:ascii="Calibri" w:hAnsi="Calibri"/>
          <w:sz w:val="22"/>
          <w:szCs w:val="22"/>
        </w:rPr>
        <w:t xml:space="preserve">, </w:t>
      </w:r>
      <w:r w:rsidR="00EB1AE8">
        <w:rPr>
          <w:rFonts w:ascii="Calibri" w:hAnsi="Calibri"/>
          <w:sz w:val="22"/>
          <w:szCs w:val="22"/>
        </w:rPr>
        <w:t>123</w:t>
      </w:r>
      <w:r w:rsidR="00EB1AE8" w:rsidRPr="00A02BF0">
        <w:rPr>
          <w:rFonts w:ascii="Calibri" w:hAnsi="Calibri"/>
          <w:sz w:val="22"/>
          <w:szCs w:val="22"/>
        </w:rPr>
        <w:t xml:space="preserve"> nebo </w:t>
      </w:r>
      <w:r w:rsidR="00EB1AE8">
        <w:rPr>
          <w:rFonts w:ascii="Calibri" w:hAnsi="Calibri"/>
          <w:sz w:val="22"/>
          <w:szCs w:val="22"/>
        </w:rPr>
        <w:t>125</w:t>
      </w:r>
      <w:r w:rsidR="006F0674" w:rsidRPr="00527F3B">
        <w:rPr>
          <w:rFonts w:ascii="Calibri" w:hAnsi="Calibri"/>
          <w:sz w:val="22"/>
          <w:szCs w:val="22"/>
        </w:rPr>
        <w:t xml:space="preserve"> </w:t>
      </w:r>
      <w:r w:rsidR="00C72FDD" w:rsidRPr="00527F3B">
        <w:rPr>
          <w:rFonts w:ascii="Calibri" w:hAnsi="Calibri"/>
          <w:sz w:val="22"/>
          <w:szCs w:val="22"/>
        </w:rPr>
        <w:t>Smlouvy.</w:t>
      </w:r>
    </w:p>
    <w:p w14:paraId="12084F9C" w14:textId="77777777" w:rsidR="00C30FB9" w:rsidRPr="00C30FB9" w:rsidRDefault="00C30FB9" w:rsidP="00C30FB9">
      <w:pPr>
        <w:ind w:left="567"/>
        <w:jc w:val="both"/>
        <w:rPr>
          <w:rFonts w:ascii="Calibri" w:hAnsi="Calibri"/>
          <w:sz w:val="22"/>
          <w:szCs w:val="22"/>
          <w:highlight w:val="yellow"/>
        </w:rPr>
      </w:pPr>
    </w:p>
    <w:p w14:paraId="63E2D648" w14:textId="096A737D" w:rsidR="00617D56" w:rsidRPr="00527F3B" w:rsidRDefault="00617D56" w:rsidP="001C0E84">
      <w:pPr>
        <w:numPr>
          <w:ilvl w:val="0"/>
          <w:numId w:val="13"/>
        </w:numPr>
        <w:jc w:val="both"/>
        <w:rPr>
          <w:rFonts w:ascii="Calibri" w:hAnsi="Calibri"/>
          <w:sz w:val="22"/>
          <w:szCs w:val="22"/>
        </w:rPr>
      </w:pPr>
      <w:r w:rsidRPr="00527F3B">
        <w:rPr>
          <w:rFonts w:ascii="Calibri" w:hAnsi="Calibri"/>
          <w:sz w:val="22"/>
          <w:szCs w:val="22"/>
        </w:rPr>
        <w:t>Smluvní strany se dále dohodly, že v případě odstoupení od Smlouvy budou zejména ujednání o odpovědnosti za vady Díla</w:t>
      </w:r>
      <w:r w:rsidR="00527F3B" w:rsidRPr="008E1F33">
        <w:rPr>
          <w:rFonts w:ascii="Calibri" w:hAnsi="Calibri"/>
          <w:sz w:val="22"/>
          <w:szCs w:val="22"/>
        </w:rPr>
        <w:t>, resp. Části Díla,</w:t>
      </w:r>
      <w:r w:rsidRPr="00527F3B">
        <w:rPr>
          <w:rFonts w:ascii="Calibri" w:hAnsi="Calibri"/>
          <w:sz w:val="22"/>
          <w:szCs w:val="22"/>
        </w:rPr>
        <w:t xml:space="preserve"> </w:t>
      </w:r>
      <w:r w:rsidR="00EA5EA7">
        <w:rPr>
          <w:rFonts w:ascii="Calibri" w:hAnsi="Calibri"/>
          <w:sz w:val="22"/>
          <w:szCs w:val="22"/>
        </w:rPr>
        <w:t xml:space="preserve">o </w:t>
      </w:r>
      <w:r w:rsidRPr="00527F3B">
        <w:rPr>
          <w:rFonts w:ascii="Calibri" w:hAnsi="Calibri"/>
          <w:sz w:val="22"/>
          <w:szCs w:val="22"/>
        </w:rPr>
        <w:t xml:space="preserve">odpovědnosti za škodu </w:t>
      </w:r>
      <w:r w:rsidR="00EA5EA7">
        <w:rPr>
          <w:rFonts w:ascii="Calibri" w:hAnsi="Calibri"/>
          <w:sz w:val="22"/>
          <w:szCs w:val="22"/>
        </w:rPr>
        <w:t xml:space="preserve">či jinou </w:t>
      </w:r>
      <w:r w:rsidRPr="00527F3B">
        <w:rPr>
          <w:rFonts w:ascii="Calibri" w:hAnsi="Calibri"/>
          <w:sz w:val="22"/>
          <w:szCs w:val="22"/>
        </w:rPr>
        <w:t>újmu</w:t>
      </w:r>
      <w:r w:rsidR="001E6D4A" w:rsidRPr="00527F3B">
        <w:rPr>
          <w:rFonts w:ascii="Calibri" w:hAnsi="Calibri"/>
          <w:sz w:val="22"/>
          <w:szCs w:val="22"/>
        </w:rPr>
        <w:t>,</w:t>
      </w:r>
      <w:r w:rsidRPr="00527F3B">
        <w:rPr>
          <w:rFonts w:ascii="Calibri" w:hAnsi="Calibri"/>
          <w:sz w:val="22"/>
          <w:szCs w:val="22"/>
        </w:rPr>
        <w:t xml:space="preserve"> o sankcích</w:t>
      </w:r>
      <w:r w:rsidR="00EA5EA7">
        <w:rPr>
          <w:rFonts w:ascii="Calibri" w:hAnsi="Calibri"/>
          <w:sz w:val="22"/>
          <w:szCs w:val="22"/>
        </w:rPr>
        <w:t xml:space="preserve">, o </w:t>
      </w:r>
      <w:r w:rsidR="00EA5EA7">
        <w:rPr>
          <w:rFonts w:ascii="Calibri" w:hAnsi="Calibri"/>
          <w:sz w:val="22"/>
          <w:szCs w:val="22"/>
        </w:rPr>
        <w:lastRenderedPageBreak/>
        <w:t xml:space="preserve">právech dle článku </w:t>
      </w:r>
      <w:r w:rsidR="00EB1AE8">
        <w:rPr>
          <w:rFonts w:ascii="Calibri" w:hAnsi="Calibri"/>
          <w:sz w:val="22"/>
          <w:szCs w:val="22"/>
        </w:rPr>
        <w:t>X</w:t>
      </w:r>
      <w:r w:rsidR="00A10F48">
        <w:rPr>
          <w:rFonts w:ascii="Calibri" w:hAnsi="Calibri"/>
          <w:sz w:val="22"/>
          <w:szCs w:val="22"/>
        </w:rPr>
        <w:fldChar w:fldCharType="begin"/>
      </w:r>
      <w:r w:rsidR="00EA5EA7">
        <w:rPr>
          <w:rFonts w:ascii="Calibri" w:hAnsi="Calibri"/>
          <w:sz w:val="22"/>
          <w:szCs w:val="22"/>
        </w:rPr>
        <w:instrText xml:space="preserve"> REF _Ref435714482 \r \h </w:instrText>
      </w:r>
      <w:r w:rsidR="00A10F48">
        <w:rPr>
          <w:rFonts w:ascii="Calibri" w:hAnsi="Calibri"/>
          <w:sz w:val="22"/>
          <w:szCs w:val="22"/>
        </w:rPr>
      </w:r>
      <w:r w:rsidR="00A10F48">
        <w:rPr>
          <w:rFonts w:ascii="Calibri" w:hAnsi="Calibri"/>
          <w:sz w:val="22"/>
          <w:szCs w:val="22"/>
        </w:rPr>
        <w:fldChar w:fldCharType="separate"/>
      </w:r>
      <w:r w:rsidR="00761404">
        <w:rPr>
          <w:rFonts w:ascii="Calibri" w:hAnsi="Calibri"/>
          <w:sz w:val="22"/>
          <w:szCs w:val="22"/>
        </w:rPr>
        <w:t>VII</w:t>
      </w:r>
      <w:r w:rsidR="00A10F48">
        <w:rPr>
          <w:rFonts w:ascii="Calibri" w:hAnsi="Calibri"/>
          <w:sz w:val="22"/>
          <w:szCs w:val="22"/>
        </w:rPr>
        <w:fldChar w:fldCharType="end"/>
      </w:r>
      <w:r w:rsidR="00EA5EA7">
        <w:rPr>
          <w:rFonts w:ascii="Calibri" w:hAnsi="Calibri"/>
          <w:sz w:val="22"/>
          <w:szCs w:val="22"/>
        </w:rPr>
        <w:t xml:space="preserve"> Smlouvy </w:t>
      </w:r>
      <w:r w:rsidR="001E6D4A" w:rsidRPr="00527F3B">
        <w:rPr>
          <w:rFonts w:ascii="Calibri" w:hAnsi="Calibri"/>
          <w:sz w:val="22"/>
          <w:szCs w:val="22"/>
        </w:rPr>
        <w:t xml:space="preserve">a </w:t>
      </w:r>
      <w:r w:rsidR="00EA5EA7">
        <w:rPr>
          <w:rFonts w:ascii="Calibri" w:hAnsi="Calibri"/>
          <w:sz w:val="22"/>
          <w:szCs w:val="22"/>
        </w:rPr>
        <w:t xml:space="preserve">ujednání </w:t>
      </w:r>
      <w:r w:rsidR="001E6D4A" w:rsidRPr="00527F3B">
        <w:rPr>
          <w:rFonts w:ascii="Calibri" w:hAnsi="Calibri"/>
          <w:sz w:val="22"/>
          <w:szCs w:val="22"/>
        </w:rPr>
        <w:t xml:space="preserve">odstavce </w:t>
      </w:r>
      <w:r w:rsidR="00EB1AE8">
        <w:t>99</w:t>
      </w:r>
      <w:r w:rsidR="001E6D4A" w:rsidRPr="00527F3B">
        <w:rPr>
          <w:rFonts w:ascii="Calibri" w:hAnsi="Calibri"/>
          <w:sz w:val="22"/>
          <w:szCs w:val="22"/>
        </w:rPr>
        <w:t xml:space="preserve"> </w:t>
      </w:r>
      <w:r w:rsidR="00604750">
        <w:rPr>
          <w:rFonts w:ascii="Calibri" w:hAnsi="Calibri"/>
          <w:sz w:val="22"/>
          <w:szCs w:val="22"/>
        </w:rPr>
        <w:t xml:space="preserve">Smlouvy </w:t>
      </w:r>
      <w:r w:rsidRPr="00527F3B">
        <w:rPr>
          <w:rFonts w:ascii="Calibri" w:hAnsi="Calibri"/>
          <w:sz w:val="22"/>
          <w:szCs w:val="22"/>
        </w:rPr>
        <w:t>trvat i po zániku závazků ze Smlouvy.</w:t>
      </w:r>
    </w:p>
    <w:p w14:paraId="1043745B" w14:textId="77777777" w:rsidR="00617D56" w:rsidRPr="00527F3B" w:rsidRDefault="00617D56" w:rsidP="001C0E84">
      <w:pPr>
        <w:ind w:left="567"/>
        <w:jc w:val="both"/>
        <w:rPr>
          <w:rFonts w:ascii="Calibri" w:hAnsi="Calibri"/>
          <w:sz w:val="22"/>
          <w:szCs w:val="22"/>
        </w:rPr>
      </w:pPr>
    </w:p>
    <w:p w14:paraId="06D385A1" w14:textId="77777777" w:rsidR="00617D56" w:rsidRPr="00EA5EA7" w:rsidRDefault="00617D56" w:rsidP="001C0E84">
      <w:pPr>
        <w:numPr>
          <w:ilvl w:val="0"/>
          <w:numId w:val="13"/>
        </w:numPr>
        <w:jc w:val="both"/>
        <w:rPr>
          <w:rFonts w:ascii="Calibri" w:hAnsi="Calibri"/>
          <w:sz w:val="22"/>
          <w:szCs w:val="22"/>
        </w:rPr>
      </w:pPr>
      <w:bookmarkStart w:id="51" w:name="_Ref433128014"/>
      <w:r w:rsidRPr="00EA5EA7">
        <w:rPr>
          <w:rFonts w:ascii="Calibri" w:hAnsi="Calibri"/>
          <w:sz w:val="22"/>
          <w:szCs w:val="22"/>
        </w:rPr>
        <w:t>Pokud před dokončením Díla</w:t>
      </w:r>
      <w:r w:rsidR="00527F3B" w:rsidRPr="00EA5EA7">
        <w:rPr>
          <w:rFonts w:ascii="Calibri" w:hAnsi="Calibri"/>
          <w:sz w:val="22"/>
          <w:szCs w:val="22"/>
        </w:rPr>
        <w:t>, resp. Část</w:t>
      </w:r>
      <w:r w:rsidR="002F59F2" w:rsidRPr="00EA5EA7">
        <w:rPr>
          <w:rFonts w:ascii="Calibri" w:hAnsi="Calibri"/>
          <w:sz w:val="22"/>
          <w:szCs w:val="22"/>
        </w:rPr>
        <w:t>i</w:t>
      </w:r>
      <w:r w:rsidR="00527F3B" w:rsidRPr="00EA5EA7">
        <w:rPr>
          <w:rFonts w:ascii="Calibri" w:hAnsi="Calibri"/>
          <w:sz w:val="22"/>
          <w:szCs w:val="22"/>
        </w:rPr>
        <w:t xml:space="preserve"> Díla,</w:t>
      </w:r>
      <w:r w:rsidRPr="00EA5EA7">
        <w:rPr>
          <w:rFonts w:ascii="Calibri" w:hAnsi="Calibri"/>
          <w:sz w:val="22"/>
          <w:szCs w:val="22"/>
        </w:rPr>
        <w:t xml:space="preserve"> dojde k odstoupení od Smlouvy, předá Zhotovitel nedokončené Dílo</w:t>
      </w:r>
      <w:r w:rsidR="00527F3B" w:rsidRPr="00EA5EA7">
        <w:rPr>
          <w:rFonts w:ascii="Calibri" w:hAnsi="Calibri"/>
          <w:sz w:val="22"/>
          <w:szCs w:val="22"/>
        </w:rPr>
        <w:t>, resp. Části Díla,</w:t>
      </w:r>
      <w:r w:rsidRPr="00EA5EA7">
        <w:rPr>
          <w:rFonts w:ascii="Calibri" w:hAnsi="Calibri"/>
          <w:sz w:val="22"/>
          <w:szCs w:val="22"/>
        </w:rPr>
        <w:t xml:space="preserve"> Objednateli</w:t>
      </w:r>
      <w:r w:rsidR="00EA5EA7">
        <w:rPr>
          <w:rFonts w:ascii="Calibri" w:hAnsi="Calibri"/>
          <w:sz w:val="22"/>
          <w:szCs w:val="22"/>
        </w:rPr>
        <w:t>, o čemž bude sepsán</w:t>
      </w:r>
      <w:r w:rsidRPr="00EA5EA7">
        <w:rPr>
          <w:rFonts w:ascii="Calibri" w:hAnsi="Calibri"/>
          <w:sz w:val="22"/>
          <w:szCs w:val="22"/>
        </w:rPr>
        <w:t xml:space="preserve"> protokol podepsaný oběma Smluvními stranami, ve kterém bude popsán stupeň rozpracovanosti </w:t>
      </w:r>
      <w:r w:rsidR="00527F3B" w:rsidRPr="00EA5EA7">
        <w:rPr>
          <w:rFonts w:ascii="Calibri" w:hAnsi="Calibri"/>
          <w:sz w:val="22"/>
          <w:szCs w:val="22"/>
        </w:rPr>
        <w:t xml:space="preserve">Díla, resp. Částí Díla, </w:t>
      </w:r>
      <w:r w:rsidRPr="00EA5EA7">
        <w:rPr>
          <w:rFonts w:ascii="Calibri" w:hAnsi="Calibri"/>
          <w:sz w:val="22"/>
          <w:szCs w:val="22"/>
        </w:rPr>
        <w:t>a současně předá Objednateli veškeré dokumenty</w:t>
      </w:r>
      <w:r w:rsidR="00316355">
        <w:rPr>
          <w:rFonts w:ascii="Calibri" w:hAnsi="Calibri"/>
          <w:sz w:val="22"/>
          <w:szCs w:val="22"/>
        </w:rPr>
        <w:t>, s</w:t>
      </w:r>
      <w:r w:rsidRPr="00EA5EA7">
        <w:rPr>
          <w:rFonts w:ascii="Calibri" w:hAnsi="Calibri"/>
          <w:sz w:val="22"/>
          <w:szCs w:val="22"/>
        </w:rPr>
        <w:t>mlouvy a jiné listiny vztahující se k Dílu</w:t>
      </w:r>
      <w:r w:rsidR="00527F3B" w:rsidRPr="00EA5EA7">
        <w:rPr>
          <w:rFonts w:ascii="Calibri" w:hAnsi="Calibri"/>
          <w:sz w:val="22"/>
          <w:szCs w:val="22"/>
        </w:rPr>
        <w:t>, resp. Částem Díla,</w:t>
      </w:r>
      <w:r w:rsidRPr="00EA5EA7">
        <w:rPr>
          <w:rFonts w:ascii="Calibri" w:hAnsi="Calibri"/>
          <w:sz w:val="22"/>
          <w:szCs w:val="22"/>
        </w:rPr>
        <w:t xml:space="preserve"> získané za dobu trvání závazků ze Smlouvy, jakož i případné listiny předané Objednatelem Zhotoviteli k provedení Díla</w:t>
      </w:r>
      <w:r w:rsidR="00527F3B" w:rsidRPr="00EA5EA7">
        <w:rPr>
          <w:rFonts w:ascii="Calibri" w:hAnsi="Calibri"/>
          <w:sz w:val="22"/>
          <w:szCs w:val="22"/>
        </w:rPr>
        <w:t>, resp. Částí Díla</w:t>
      </w:r>
      <w:r w:rsidRPr="00EA5EA7">
        <w:rPr>
          <w:rFonts w:ascii="Calibri" w:hAnsi="Calibri"/>
          <w:sz w:val="22"/>
          <w:szCs w:val="22"/>
        </w:rPr>
        <w:t xml:space="preserve">. Po vyhotovení a podepsání tohoto protokolu bude provedeno finanční vyrovnání Smluvních stran. Objednatel uhradí Zhotoviteli </w:t>
      </w:r>
      <w:r w:rsidR="007C36EC" w:rsidRPr="00EA5EA7">
        <w:rPr>
          <w:rFonts w:ascii="Calibri" w:hAnsi="Calibri"/>
          <w:sz w:val="22"/>
          <w:szCs w:val="22"/>
        </w:rPr>
        <w:t xml:space="preserve">pouze </w:t>
      </w:r>
      <w:r w:rsidRPr="00EA5EA7">
        <w:rPr>
          <w:rFonts w:ascii="Calibri" w:hAnsi="Calibri"/>
          <w:sz w:val="22"/>
          <w:szCs w:val="22"/>
        </w:rPr>
        <w:t>proveden</w:t>
      </w:r>
      <w:r w:rsidR="007C36EC" w:rsidRPr="00EA5EA7">
        <w:rPr>
          <w:rFonts w:ascii="Calibri" w:hAnsi="Calibri"/>
          <w:sz w:val="22"/>
          <w:szCs w:val="22"/>
        </w:rPr>
        <w:t>é Č</w:t>
      </w:r>
      <w:r w:rsidRPr="00EA5EA7">
        <w:rPr>
          <w:rFonts w:ascii="Calibri" w:hAnsi="Calibri"/>
          <w:sz w:val="22"/>
          <w:szCs w:val="22"/>
        </w:rPr>
        <w:t>ást</w:t>
      </w:r>
      <w:r w:rsidR="007C36EC" w:rsidRPr="00EA5EA7">
        <w:rPr>
          <w:rFonts w:ascii="Calibri" w:hAnsi="Calibri"/>
          <w:sz w:val="22"/>
          <w:szCs w:val="22"/>
        </w:rPr>
        <w:t>i</w:t>
      </w:r>
      <w:r w:rsidRPr="00EA5EA7">
        <w:rPr>
          <w:rFonts w:ascii="Calibri" w:hAnsi="Calibri"/>
          <w:sz w:val="22"/>
          <w:szCs w:val="22"/>
        </w:rPr>
        <w:t xml:space="preserve"> </w:t>
      </w:r>
      <w:r w:rsidR="00527F3B" w:rsidRPr="00EA5EA7">
        <w:rPr>
          <w:rFonts w:ascii="Calibri" w:hAnsi="Calibri"/>
          <w:sz w:val="22"/>
          <w:szCs w:val="22"/>
        </w:rPr>
        <w:t>Díla</w:t>
      </w:r>
      <w:r w:rsidRPr="00EA5EA7">
        <w:rPr>
          <w:rFonts w:ascii="Calibri" w:hAnsi="Calibri"/>
          <w:sz w:val="22"/>
          <w:szCs w:val="22"/>
        </w:rPr>
        <w:t xml:space="preserve"> podle podmínek Smlouvy.</w:t>
      </w:r>
      <w:bookmarkEnd w:id="51"/>
    </w:p>
    <w:p w14:paraId="7BBA184C" w14:textId="77777777" w:rsidR="00AB1353" w:rsidRPr="00EA5EA7" w:rsidRDefault="00AB1353" w:rsidP="00C30FB9">
      <w:pPr>
        <w:pStyle w:val="Nadpis1"/>
        <w:keepNext w:val="0"/>
        <w:keepLines w:val="0"/>
        <w:numPr>
          <w:ilvl w:val="0"/>
          <w:numId w:val="0"/>
        </w:numPr>
        <w:jc w:val="both"/>
        <w:rPr>
          <w:szCs w:val="22"/>
          <w:highlight w:val="yellow"/>
        </w:rPr>
      </w:pPr>
      <w:bookmarkStart w:id="52" w:name="_Toc383117525"/>
    </w:p>
    <w:p w14:paraId="2D431F43" w14:textId="77777777" w:rsidR="00AB1353" w:rsidRPr="00D318D7" w:rsidRDefault="00AB1353" w:rsidP="00C30FB9">
      <w:pPr>
        <w:pStyle w:val="Nadpis1"/>
        <w:keepNext w:val="0"/>
        <w:keepLines w:val="0"/>
        <w:numPr>
          <w:ilvl w:val="0"/>
          <w:numId w:val="0"/>
        </w:numPr>
        <w:jc w:val="left"/>
        <w:rPr>
          <w:szCs w:val="22"/>
          <w:highlight w:val="yellow"/>
        </w:rPr>
      </w:pPr>
    </w:p>
    <w:p w14:paraId="0313065D" w14:textId="77777777" w:rsidR="007F22C9" w:rsidRPr="00555C1E" w:rsidRDefault="00D37B14" w:rsidP="00267ADD">
      <w:pPr>
        <w:pStyle w:val="Nadpis1"/>
        <w:rPr>
          <w:szCs w:val="22"/>
        </w:rPr>
      </w:pPr>
      <w:r w:rsidRPr="00555C1E">
        <w:rPr>
          <w:szCs w:val="22"/>
        </w:rPr>
        <w:t>PROHLÁŠENÍ SMLUVNÍCH STRAN</w:t>
      </w:r>
      <w:bookmarkEnd w:id="52"/>
    </w:p>
    <w:p w14:paraId="0BE7DA08" w14:textId="77777777" w:rsidR="002248D0" w:rsidRPr="00555C1E" w:rsidRDefault="002248D0" w:rsidP="00F04A2B">
      <w:pPr>
        <w:keepNext/>
        <w:rPr>
          <w:rFonts w:ascii="Calibri" w:hAnsi="Calibri"/>
          <w:sz w:val="22"/>
          <w:szCs w:val="22"/>
          <w:lang w:eastAsia="ar-SA"/>
        </w:rPr>
      </w:pPr>
    </w:p>
    <w:p w14:paraId="58A419E2" w14:textId="77777777" w:rsidR="002B2C2C" w:rsidRPr="00C30FB9" w:rsidRDefault="00555C1E" w:rsidP="00C30FB9">
      <w:pPr>
        <w:keepNext/>
        <w:numPr>
          <w:ilvl w:val="0"/>
          <w:numId w:val="13"/>
        </w:numPr>
        <w:tabs>
          <w:tab w:val="left" w:pos="567"/>
        </w:tabs>
        <w:suppressAutoHyphens/>
        <w:jc w:val="both"/>
        <w:rPr>
          <w:rFonts w:ascii="Calibri" w:hAnsi="Calibri"/>
          <w:sz w:val="22"/>
          <w:szCs w:val="22"/>
        </w:rPr>
      </w:pPr>
      <w:bookmarkStart w:id="53" w:name="_Ref380406284"/>
      <w:r w:rsidRPr="00555C1E">
        <w:rPr>
          <w:rFonts w:ascii="Calibri" w:hAnsi="Calibri"/>
          <w:sz w:val="22"/>
          <w:szCs w:val="22"/>
        </w:rPr>
        <w:t>Zhotovitel prohlašuje, že je způsobilý k řádnému</w:t>
      </w:r>
      <w:r w:rsidR="008E1F33">
        <w:rPr>
          <w:rFonts w:ascii="Calibri" w:hAnsi="Calibri"/>
          <w:sz w:val="22"/>
          <w:szCs w:val="22"/>
        </w:rPr>
        <w:t xml:space="preserve"> a včasnému splnění předmětu S</w:t>
      </w:r>
      <w:r w:rsidRPr="00555C1E">
        <w:rPr>
          <w:rFonts w:ascii="Calibri" w:hAnsi="Calibri"/>
          <w:sz w:val="22"/>
          <w:szCs w:val="22"/>
        </w:rPr>
        <w:t xml:space="preserve">mlouvy a že disponuje takovými kapacitami a odbornými znalostmi, které jsou třeba k řádnému a včasnému </w:t>
      </w:r>
      <w:r w:rsidR="008E1F33">
        <w:rPr>
          <w:rFonts w:ascii="Calibri" w:hAnsi="Calibri"/>
          <w:sz w:val="22"/>
          <w:szCs w:val="22"/>
        </w:rPr>
        <w:t>splnění všech jeho povinností ze S</w:t>
      </w:r>
      <w:r w:rsidRPr="00555C1E">
        <w:rPr>
          <w:rFonts w:ascii="Calibri" w:hAnsi="Calibri"/>
          <w:sz w:val="22"/>
          <w:szCs w:val="22"/>
        </w:rPr>
        <w:t xml:space="preserve">mlouvy. Pokud </w:t>
      </w:r>
      <w:r w:rsidR="008E1F33">
        <w:rPr>
          <w:rFonts w:ascii="Calibri" w:hAnsi="Calibri"/>
          <w:sz w:val="22"/>
          <w:szCs w:val="22"/>
        </w:rPr>
        <w:t xml:space="preserve">splnění </w:t>
      </w:r>
      <w:r w:rsidRPr="00555C1E">
        <w:rPr>
          <w:rFonts w:ascii="Calibri" w:hAnsi="Calibri"/>
          <w:sz w:val="22"/>
          <w:szCs w:val="22"/>
        </w:rPr>
        <w:t>někter</w:t>
      </w:r>
      <w:r w:rsidR="008E1F33">
        <w:rPr>
          <w:rFonts w:ascii="Calibri" w:hAnsi="Calibri"/>
          <w:sz w:val="22"/>
          <w:szCs w:val="22"/>
        </w:rPr>
        <w:t>é</w:t>
      </w:r>
      <w:r w:rsidRPr="00555C1E">
        <w:rPr>
          <w:rFonts w:ascii="Calibri" w:hAnsi="Calibri"/>
          <w:sz w:val="22"/>
          <w:szCs w:val="22"/>
        </w:rPr>
        <w:t xml:space="preserve"> p</w:t>
      </w:r>
      <w:r w:rsidR="008E1F33">
        <w:rPr>
          <w:rFonts w:ascii="Calibri" w:hAnsi="Calibri"/>
          <w:sz w:val="22"/>
          <w:szCs w:val="22"/>
        </w:rPr>
        <w:t>ovinnosti ze Smlouvy</w:t>
      </w:r>
      <w:r w:rsidRPr="00555C1E">
        <w:rPr>
          <w:rFonts w:ascii="Calibri" w:hAnsi="Calibri"/>
          <w:sz w:val="22"/>
          <w:szCs w:val="22"/>
        </w:rPr>
        <w:t xml:space="preserve"> </w:t>
      </w:r>
      <w:r w:rsidR="008E1F33">
        <w:rPr>
          <w:rFonts w:ascii="Calibri" w:hAnsi="Calibri"/>
          <w:sz w:val="22"/>
          <w:szCs w:val="22"/>
        </w:rPr>
        <w:t>Z</w:t>
      </w:r>
      <w:r w:rsidRPr="00555C1E">
        <w:rPr>
          <w:rFonts w:ascii="Calibri" w:hAnsi="Calibri"/>
          <w:sz w:val="22"/>
          <w:szCs w:val="22"/>
        </w:rPr>
        <w:t>hotovitel zajistí prostřednictvím třet</w:t>
      </w:r>
      <w:r w:rsidR="008E1F33">
        <w:rPr>
          <w:rFonts w:ascii="Calibri" w:hAnsi="Calibri"/>
          <w:sz w:val="22"/>
          <w:szCs w:val="22"/>
        </w:rPr>
        <w:t>í</w:t>
      </w:r>
      <w:r w:rsidRPr="00555C1E">
        <w:rPr>
          <w:rFonts w:ascii="Calibri" w:hAnsi="Calibri"/>
          <w:sz w:val="22"/>
          <w:szCs w:val="22"/>
        </w:rPr>
        <w:t xml:space="preserve"> osob</w:t>
      </w:r>
      <w:r w:rsidR="008E1F33">
        <w:rPr>
          <w:rFonts w:ascii="Calibri" w:hAnsi="Calibri"/>
          <w:sz w:val="22"/>
          <w:szCs w:val="22"/>
        </w:rPr>
        <w:t>y</w:t>
      </w:r>
      <w:r w:rsidRPr="00555C1E">
        <w:rPr>
          <w:rFonts w:ascii="Calibri" w:hAnsi="Calibri"/>
          <w:sz w:val="22"/>
          <w:szCs w:val="22"/>
        </w:rPr>
        <w:t xml:space="preserve">, odpovídá za </w:t>
      </w:r>
      <w:r w:rsidR="008E1F33">
        <w:rPr>
          <w:rFonts w:ascii="Calibri" w:hAnsi="Calibri"/>
          <w:sz w:val="22"/>
          <w:szCs w:val="22"/>
        </w:rPr>
        <w:t>její splnění</w:t>
      </w:r>
      <w:r w:rsidRPr="00555C1E">
        <w:rPr>
          <w:rFonts w:ascii="Calibri" w:hAnsi="Calibri"/>
          <w:sz w:val="22"/>
          <w:szCs w:val="22"/>
        </w:rPr>
        <w:t>, jako by</w:t>
      </w:r>
      <w:r w:rsidR="008E1F33">
        <w:rPr>
          <w:rFonts w:ascii="Calibri" w:hAnsi="Calibri"/>
          <w:sz w:val="22"/>
          <w:szCs w:val="22"/>
        </w:rPr>
        <w:t xml:space="preserve"> ji plnil sám</w:t>
      </w:r>
      <w:r w:rsidRPr="00555C1E">
        <w:rPr>
          <w:rFonts w:ascii="Calibri" w:hAnsi="Calibri"/>
          <w:sz w:val="22"/>
          <w:szCs w:val="22"/>
        </w:rPr>
        <w:t>.</w:t>
      </w:r>
    </w:p>
    <w:p w14:paraId="2A81CDAF" w14:textId="77777777" w:rsidR="00C30FB9" w:rsidRDefault="00C30FB9" w:rsidP="00C30FB9">
      <w:pPr>
        <w:ind w:left="567"/>
        <w:jc w:val="both"/>
        <w:rPr>
          <w:rFonts w:ascii="Calibri" w:hAnsi="Calibri"/>
          <w:sz w:val="22"/>
          <w:szCs w:val="22"/>
        </w:rPr>
      </w:pPr>
    </w:p>
    <w:p w14:paraId="50BC6DEB" w14:textId="77777777" w:rsidR="002B2C2C" w:rsidRPr="00B0129C" w:rsidRDefault="002B2C2C" w:rsidP="002B2C2C">
      <w:pPr>
        <w:numPr>
          <w:ilvl w:val="0"/>
          <w:numId w:val="13"/>
        </w:numPr>
        <w:jc w:val="both"/>
        <w:rPr>
          <w:rFonts w:ascii="Calibri" w:hAnsi="Calibri"/>
          <w:sz w:val="22"/>
          <w:szCs w:val="22"/>
        </w:rPr>
      </w:pPr>
      <w:r w:rsidRPr="00B0129C">
        <w:rPr>
          <w:rFonts w:ascii="Calibri" w:hAnsi="Calibri"/>
          <w:sz w:val="22"/>
          <w:szCs w:val="22"/>
        </w:rPr>
        <w:t xml:space="preserve">Zhotovitel prohlašuje, že před podpisem Smlouvy převzal </w:t>
      </w:r>
      <w:r w:rsidR="008E1F33">
        <w:rPr>
          <w:rFonts w:ascii="Calibri" w:hAnsi="Calibri"/>
          <w:sz w:val="22"/>
          <w:szCs w:val="22"/>
        </w:rPr>
        <w:t xml:space="preserve">veškeré podklady a </w:t>
      </w:r>
      <w:r w:rsidRPr="00B0129C">
        <w:rPr>
          <w:rFonts w:ascii="Calibri" w:hAnsi="Calibri"/>
          <w:sz w:val="22"/>
          <w:szCs w:val="22"/>
        </w:rPr>
        <w:t>seznámil se s </w:t>
      </w:r>
      <w:r w:rsidR="008E1F33">
        <w:rPr>
          <w:rFonts w:ascii="Calibri" w:hAnsi="Calibri"/>
          <w:sz w:val="22"/>
          <w:szCs w:val="22"/>
        </w:rPr>
        <w:t>nimi</w:t>
      </w:r>
      <w:r w:rsidRPr="00B0129C">
        <w:rPr>
          <w:rFonts w:ascii="Calibri" w:hAnsi="Calibri"/>
          <w:sz w:val="22"/>
          <w:szCs w:val="22"/>
        </w:rPr>
        <w:t>, seznámil se s veškerými požadavky Objednatele na p</w:t>
      </w:r>
      <w:r>
        <w:rPr>
          <w:rFonts w:ascii="Calibri" w:hAnsi="Calibri"/>
          <w:sz w:val="22"/>
          <w:szCs w:val="22"/>
        </w:rPr>
        <w:t>ředmět S</w:t>
      </w:r>
      <w:r w:rsidR="001051DB">
        <w:rPr>
          <w:rFonts w:ascii="Calibri" w:hAnsi="Calibri"/>
          <w:sz w:val="22"/>
          <w:szCs w:val="22"/>
        </w:rPr>
        <w:t>mlouvy</w:t>
      </w:r>
      <w:r w:rsidR="00FB343F">
        <w:rPr>
          <w:rFonts w:ascii="Calibri" w:hAnsi="Calibri"/>
          <w:sz w:val="22"/>
          <w:szCs w:val="22"/>
        </w:rPr>
        <w:t xml:space="preserve"> (zejména</w:t>
      </w:r>
      <w:r w:rsidR="001051DB">
        <w:rPr>
          <w:rFonts w:ascii="Calibri" w:hAnsi="Calibri"/>
          <w:sz w:val="22"/>
          <w:szCs w:val="22"/>
        </w:rPr>
        <w:t xml:space="preserve"> </w:t>
      </w:r>
      <w:r w:rsidR="00FB343F">
        <w:rPr>
          <w:rFonts w:ascii="Calibri" w:hAnsi="Calibri"/>
          <w:sz w:val="22"/>
          <w:szCs w:val="22"/>
        </w:rPr>
        <w:t xml:space="preserve">s požadavky na jeho rozsah a kvalitu) </w:t>
      </w:r>
      <w:r w:rsidR="001051DB">
        <w:rPr>
          <w:rFonts w:ascii="Calibri" w:hAnsi="Calibri"/>
          <w:sz w:val="22"/>
          <w:szCs w:val="22"/>
        </w:rPr>
        <w:t xml:space="preserve">a seznámil se s místem provádění </w:t>
      </w:r>
      <w:r>
        <w:rPr>
          <w:rFonts w:ascii="Calibri" w:hAnsi="Calibri"/>
          <w:sz w:val="22"/>
          <w:szCs w:val="22"/>
        </w:rPr>
        <w:t>S</w:t>
      </w:r>
      <w:r w:rsidRPr="00B0129C">
        <w:rPr>
          <w:rFonts w:ascii="Calibri" w:hAnsi="Calibri"/>
          <w:sz w:val="22"/>
          <w:szCs w:val="22"/>
        </w:rPr>
        <w:t xml:space="preserve">tavby, a že s ohledem na své znalosti a zkušenosti </w:t>
      </w:r>
      <w:r w:rsidR="001051DB">
        <w:rPr>
          <w:rFonts w:ascii="Calibri" w:hAnsi="Calibri"/>
          <w:sz w:val="22"/>
          <w:szCs w:val="22"/>
        </w:rPr>
        <w:t>provede Dílo</w:t>
      </w:r>
      <w:r w:rsidRPr="00B0129C">
        <w:rPr>
          <w:rFonts w:ascii="Calibri" w:hAnsi="Calibri"/>
          <w:sz w:val="22"/>
          <w:szCs w:val="22"/>
        </w:rPr>
        <w:t xml:space="preserve"> </w:t>
      </w:r>
      <w:r w:rsidR="008E1F33">
        <w:rPr>
          <w:rFonts w:ascii="Calibri" w:hAnsi="Calibri"/>
          <w:sz w:val="22"/>
          <w:szCs w:val="22"/>
        </w:rPr>
        <w:t>a poskytne Související plnění</w:t>
      </w:r>
      <w:r w:rsidR="008E1F33" w:rsidRPr="00B0129C">
        <w:rPr>
          <w:rFonts w:ascii="Calibri" w:hAnsi="Calibri"/>
          <w:sz w:val="22"/>
          <w:szCs w:val="22"/>
        </w:rPr>
        <w:t xml:space="preserve"> </w:t>
      </w:r>
      <w:r w:rsidRPr="00B0129C">
        <w:rPr>
          <w:rFonts w:ascii="Calibri" w:hAnsi="Calibri"/>
          <w:sz w:val="22"/>
          <w:szCs w:val="22"/>
        </w:rPr>
        <w:t xml:space="preserve">dle předaných podkladů </w:t>
      </w:r>
      <w:r>
        <w:rPr>
          <w:rFonts w:ascii="Calibri" w:hAnsi="Calibri"/>
          <w:sz w:val="22"/>
          <w:szCs w:val="22"/>
        </w:rPr>
        <w:t xml:space="preserve">a požadavků </w:t>
      </w:r>
      <w:r w:rsidRPr="00B0129C">
        <w:rPr>
          <w:rFonts w:ascii="Calibri" w:hAnsi="Calibri"/>
          <w:sz w:val="22"/>
          <w:szCs w:val="22"/>
        </w:rPr>
        <w:t xml:space="preserve">tak, aby </w:t>
      </w:r>
      <w:r w:rsidR="008E1F33">
        <w:rPr>
          <w:rFonts w:ascii="Calibri" w:hAnsi="Calibri"/>
          <w:sz w:val="22"/>
          <w:szCs w:val="22"/>
        </w:rPr>
        <w:t>byl naplněn účel Smlouvy</w:t>
      </w:r>
      <w:r w:rsidR="001051DB">
        <w:rPr>
          <w:rFonts w:ascii="Calibri" w:hAnsi="Calibri"/>
          <w:sz w:val="22"/>
          <w:szCs w:val="22"/>
        </w:rPr>
        <w:t xml:space="preserve">, </w:t>
      </w:r>
      <w:r w:rsidRPr="00B0129C">
        <w:rPr>
          <w:rFonts w:ascii="Calibri" w:hAnsi="Calibri"/>
          <w:sz w:val="22"/>
          <w:szCs w:val="22"/>
        </w:rPr>
        <w:t>přičemž si není vědom žádných překážek, které by mu bránily v poskytnutí sjednaného plnění v souladu se Smlouvou.</w:t>
      </w:r>
    </w:p>
    <w:p w14:paraId="67D1A4D0" w14:textId="77777777" w:rsidR="00555C1E" w:rsidRPr="00555C1E" w:rsidRDefault="00555C1E" w:rsidP="00555C1E">
      <w:pPr>
        <w:ind w:left="567"/>
        <w:jc w:val="both"/>
        <w:rPr>
          <w:rFonts w:ascii="Calibri" w:hAnsi="Calibri"/>
          <w:sz w:val="22"/>
          <w:szCs w:val="22"/>
        </w:rPr>
      </w:pPr>
    </w:p>
    <w:p w14:paraId="70ACB499" w14:textId="77777777" w:rsidR="007F22C9" w:rsidRDefault="00484853" w:rsidP="001C0E84">
      <w:pPr>
        <w:numPr>
          <w:ilvl w:val="0"/>
          <w:numId w:val="13"/>
        </w:numPr>
        <w:jc w:val="both"/>
        <w:rPr>
          <w:rFonts w:ascii="Calibri" w:hAnsi="Calibri"/>
          <w:sz w:val="22"/>
          <w:szCs w:val="22"/>
        </w:rPr>
      </w:pPr>
      <w:bookmarkStart w:id="54" w:name="_Ref435547612"/>
      <w:r w:rsidRPr="00555C1E">
        <w:rPr>
          <w:rFonts w:ascii="Calibri" w:hAnsi="Calibri"/>
          <w:sz w:val="22"/>
          <w:szCs w:val="22"/>
        </w:rPr>
        <w:t>Zhotovitel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Zhotovitele a že mu není známo, že by vůči němu takové řízení bylo zahájeno.</w:t>
      </w:r>
      <w:bookmarkEnd w:id="53"/>
      <w:bookmarkEnd w:id="54"/>
    </w:p>
    <w:p w14:paraId="2C994725" w14:textId="77777777" w:rsidR="007B0EAB" w:rsidRDefault="007B0EAB" w:rsidP="007B0EAB">
      <w:pPr>
        <w:ind w:left="567"/>
        <w:jc w:val="both"/>
        <w:rPr>
          <w:rFonts w:ascii="Calibri" w:hAnsi="Calibri"/>
          <w:sz w:val="22"/>
          <w:szCs w:val="22"/>
        </w:rPr>
      </w:pPr>
    </w:p>
    <w:p w14:paraId="0F4B3022" w14:textId="77777777" w:rsidR="00276B43" w:rsidRPr="00BA64D0" w:rsidRDefault="007B0EAB" w:rsidP="001C0E84">
      <w:pPr>
        <w:numPr>
          <w:ilvl w:val="0"/>
          <w:numId w:val="13"/>
        </w:numPr>
        <w:jc w:val="both"/>
        <w:rPr>
          <w:rFonts w:ascii="Calibri" w:hAnsi="Calibri"/>
          <w:sz w:val="22"/>
          <w:szCs w:val="22"/>
        </w:rPr>
      </w:pPr>
      <w:r w:rsidRPr="00BA64D0">
        <w:rPr>
          <w:rFonts w:ascii="Calibri" w:hAnsi="Calibri"/>
          <w:sz w:val="22"/>
          <w:szCs w:val="22"/>
        </w:rPr>
        <w:t xml:space="preserve">Zhotovitel prohlašuje, že </w:t>
      </w:r>
      <w:r w:rsidR="00276B43" w:rsidRPr="00BA64D0">
        <w:rPr>
          <w:rFonts w:ascii="Calibri" w:hAnsi="Calibri"/>
          <w:sz w:val="22"/>
          <w:szCs w:val="22"/>
        </w:rPr>
        <w:t xml:space="preserve">je nebo bude </w:t>
      </w:r>
      <w:r w:rsidRPr="00BA64D0">
        <w:rPr>
          <w:rFonts w:ascii="Calibri" w:hAnsi="Calibri"/>
          <w:sz w:val="22"/>
          <w:szCs w:val="22"/>
        </w:rPr>
        <w:t>na základě písemné dohody se všemi autory Díla, resp. Částí Díla, písemně zmocněn bez jakéhokoliv omezení nakládat s osobnostními autorskými právy autorů k Dílu, resp. Částem Díla, zejména</w:t>
      </w:r>
      <w:r w:rsidR="00276B43" w:rsidRPr="00BA64D0">
        <w:rPr>
          <w:rFonts w:ascii="Calibri" w:hAnsi="Calibri"/>
          <w:sz w:val="22"/>
          <w:szCs w:val="22"/>
        </w:rPr>
        <w:t>:</w:t>
      </w:r>
    </w:p>
    <w:p w14:paraId="52824C16" w14:textId="77777777" w:rsidR="00276B43" w:rsidRPr="00BA64D0" w:rsidRDefault="007B0EAB" w:rsidP="00276B43">
      <w:pPr>
        <w:numPr>
          <w:ilvl w:val="1"/>
          <w:numId w:val="13"/>
        </w:numPr>
        <w:ind w:left="1276" w:hanging="709"/>
        <w:jc w:val="both"/>
        <w:rPr>
          <w:rFonts w:ascii="Calibri" w:hAnsi="Calibri"/>
          <w:sz w:val="22"/>
          <w:szCs w:val="22"/>
        </w:rPr>
      </w:pPr>
      <w:r w:rsidRPr="00BA64D0">
        <w:rPr>
          <w:rFonts w:ascii="Calibri" w:hAnsi="Calibri"/>
          <w:sz w:val="22"/>
          <w:szCs w:val="22"/>
        </w:rPr>
        <w:t>udělit třetí osobě v písemné formě právo Dílo, resp. Části Díla, jakkoliv měnit</w:t>
      </w:r>
      <w:r w:rsidR="00276B43" w:rsidRPr="00BA64D0">
        <w:rPr>
          <w:rFonts w:ascii="Calibri" w:hAnsi="Calibri"/>
          <w:sz w:val="22"/>
          <w:szCs w:val="22"/>
        </w:rPr>
        <w:t>;</w:t>
      </w:r>
    </w:p>
    <w:p w14:paraId="6BADC99F" w14:textId="77777777" w:rsidR="007B0EAB" w:rsidRPr="00BA64D0" w:rsidRDefault="007B0EAB" w:rsidP="00276B43">
      <w:pPr>
        <w:numPr>
          <w:ilvl w:val="1"/>
          <w:numId w:val="13"/>
        </w:numPr>
        <w:ind w:left="1276" w:hanging="709"/>
        <w:jc w:val="both"/>
        <w:rPr>
          <w:rFonts w:ascii="Calibri" w:hAnsi="Calibri"/>
          <w:sz w:val="22"/>
          <w:szCs w:val="22"/>
        </w:rPr>
      </w:pPr>
      <w:r w:rsidRPr="00BA64D0">
        <w:rPr>
          <w:rFonts w:ascii="Calibri" w:hAnsi="Calibri"/>
          <w:sz w:val="22"/>
          <w:szCs w:val="22"/>
        </w:rPr>
        <w:t>zmocnit Objednatele, aby udělil oprávnění Dílo, resp. Části Díla, měnit též další třetí osobě.</w:t>
      </w:r>
    </w:p>
    <w:p w14:paraId="051CCC9B" w14:textId="77777777" w:rsidR="00B0129C" w:rsidRDefault="00B0129C" w:rsidP="00B0129C">
      <w:pPr>
        <w:ind w:left="567"/>
        <w:jc w:val="both"/>
        <w:rPr>
          <w:rFonts w:ascii="Calibri" w:hAnsi="Calibri"/>
          <w:sz w:val="22"/>
          <w:szCs w:val="22"/>
        </w:rPr>
      </w:pPr>
    </w:p>
    <w:p w14:paraId="3CE202E4" w14:textId="77777777" w:rsidR="004E5ABA" w:rsidRDefault="00484853" w:rsidP="00C30FB9">
      <w:pPr>
        <w:numPr>
          <w:ilvl w:val="0"/>
          <w:numId w:val="13"/>
        </w:numPr>
        <w:jc w:val="both"/>
        <w:rPr>
          <w:rFonts w:ascii="Calibri" w:hAnsi="Calibri"/>
          <w:sz w:val="22"/>
          <w:szCs w:val="22"/>
        </w:rPr>
      </w:pPr>
      <w:r w:rsidRPr="00B0129C">
        <w:rPr>
          <w:rFonts w:ascii="Calibri" w:hAnsi="Calibri"/>
          <w:sz w:val="22"/>
          <w:szCs w:val="22"/>
        </w:rPr>
        <w:t>Zhotovitel na sebe přebírá nebezpečí změny okolností ve smyslu § 1765 Občanského zákoníku.</w:t>
      </w:r>
    </w:p>
    <w:p w14:paraId="4595C197" w14:textId="77777777" w:rsidR="00C30FB9" w:rsidRPr="00C30FB9" w:rsidRDefault="00C30FB9" w:rsidP="00C30FB9">
      <w:pPr>
        <w:ind w:left="567"/>
        <w:jc w:val="both"/>
        <w:rPr>
          <w:rFonts w:ascii="Calibri" w:hAnsi="Calibri"/>
          <w:sz w:val="22"/>
          <w:szCs w:val="22"/>
        </w:rPr>
      </w:pPr>
    </w:p>
    <w:p w14:paraId="1D3092C0" w14:textId="77777777" w:rsidR="00C30FB9" w:rsidRDefault="00484853" w:rsidP="00C30FB9">
      <w:pPr>
        <w:numPr>
          <w:ilvl w:val="0"/>
          <w:numId w:val="13"/>
        </w:numPr>
        <w:jc w:val="both"/>
        <w:rPr>
          <w:rFonts w:ascii="Calibri" w:hAnsi="Calibri"/>
          <w:sz w:val="22"/>
          <w:szCs w:val="22"/>
        </w:rPr>
      </w:pPr>
      <w:r w:rsidRPr="00B0129C">
        <w:rPr>
          <w:rFonts w:ascii="Calibri" w:hAnsi="Calibri"/>
          <w:sz w:val="22"/>
          <w:szCs w:val="22"/>
        </w:rPr>
        <w:t>Vzhledem k veřejnoprávnímu charakteru Objednatele Zhotovitel výslovně prohlašuje, že je s touto skutečností obeznámen a souhlasí se zveřejněním Smlouvy v rozsahu a za podmínek vyplývajících z příslušných právních</w:t>
      </w:r>
      <w:r w:rsidR="00C30FB9">
        <w:rPr>
          <w:rFonts w:ascii="Calibri" w:hAnsi="Calibri"/>
          <w:sz w:val="22"/>
          <w:szCs w:val="22"/>
        </w:rPr>
        <w:t xml:space="preserve"> předpisů.</w:t>
      </w:r>
    </w:p>
    <w:p w14:paraId="6B7AA1DE" w14:textId="77777777" w:rsidR="00C30FB9" w:rsidRPr="00C30FB9" w:rsidRDefault="00C30FB9" w:rsidP="00C30FB9">
      <w:pPr>
        <w:ind w:left="567"/>
        <w:jc w:val="both"/>
        <w:rPr>
          <w:rFonts w:ascii="Calibri" w:hAnsi="Calibri"/>
          <w:sz w:val="22"/>
          <w:szCs w:val="22"/>
        </w:rPr>
      </w:pPr>
    </w:p>
    <w:p w14:paraId="5AA0C4D9" w14:textId="77777777" w:rsidR="004E5ABA" w:rsidRPr="00B0129C" w:rsidRDefault="00484853" w:rsidP="00C72FDD">
      <w:pPr>
        <w:numPr>
          <w:ilvl w:val="0"/>
          <w:numId w:val="13"/>
        </w:numPr>
        <w:jc w:val="both"/>
        <w:rPr>
          <w:rFonts w:ascii="Calibri" w:hAnsi="Calibri"/>
          <w:sz w:val="22"/>
          <w:szCs w:val="22"/>
        </w:rPr>
      </w:pPr>
      <w:r w:rsidRPr="00B0129C">
        <w:rPr>
          <w:rFonts w:ascii="Calibri" w:hAnsi="Calibri"/>
          <w:sz w:val="22"/>
          <w:szCs w:val="22"/>
        </w:rPr>
        <w:t>Zhotovitel si je vědom, že je ve smyslu § 2 písm. e) zákona č. 320/2001 Sb., o finanční kontrole ve veřejné správě a o změně některých zákonů, ve znění pozdějších předpisů (dále jen „</w:t>
      </w:r>
      <w:r w:rsidRPr="00B0129C">
        <w:rPr>
          <w:rFonts w:ascii="Calibri" w:hAnsi="Calibri"/>
          <w:b/>
          <w:i/>
          <w:sz w:val="22"/>
          <w:szCs w:val="22"/>
        </w:rPr>
        <w:t>Zákon o kontrole</w:t>
      </w:r>
      <w:r w:rsidRPr="00B0129C">
        <w:rPr>
          <w:rFonts w:ascii="Calibri" w:hAnsi="Calibri"/>
          <w:sz w:val="22"/>
          <w:szCs w:val="22"/>
        </w:rPr>
        <w:t xml:space="preserve">“), povinen spolupůsobit při výkonu finanční kontroly. </w:t>
      </w:r>
    </w:p>
    <w:p w14:paraId="64AC94C4" w14:textId="77777777" w:rsidR="00C72FDD" w:rsidRPr="00D318D7" w:rsidRDefault="00C72FDD" w:rsidP="00C30FB9">
      <w:pPr>
        <w:pStyle w:val="Odstavec"/>
        <w:widowControl/>
        <w:ind w:left="567" w:firstLine="0"/>
        <w:rPr>
          <w:rFonts w:ascii="Calibri" w:hAnsi="Calibri"/>
          <w:sz w:val="22"/>
          <w:szCs w:val="22"/>
          <w:highlight w:val="yellow"/>
        </w:rPr>
      </w:pPr>
    </w:p>
    <w:p w14:paraId="4BD41E89" w14:textId="77777777" w:rsidR="00D37B14" w:rsidRPr="00B0129C" w:rsidRDefault="00484853" w:rsidP="00C30FB9">
      <w:pPr>
        <w:pStyle w:val="Odstavec"/>
        <w:widowControl/>
        <w:numPr>
          <w:ilvl w:val="0"/>
          <w:numId w:val="13"/>
        </w:numPr>
        <w:rPr>
          <w:rFonts w:ascii="Calibri" w:hAnsi="Calibri"/>
          <w:sz w:val="22"/>
          <w:szCs w:val="22"/>
        </w:rPr>
      </w:pPr>
      <w:r w:rsidRPr="00B0129C">
        <w:rPr>
          <w:rFonts w:ascii="Calibri" w:hAnsi="Calibri"/>
          <w:sz w:val="22"/>
          <w:szCs w:val="22"/>
        </w:rPr>
        <w:lastRenderedPageBreak/>
        <w:t xml:space="preserve">Smluvní strany prohlašují, že identifikační údaje uvedené v článku </w:t>
      </w:r>
      <w:r w:rsidR="006169CC">
        <w:fldChar w:fldCharType="begin"/>
      </w:r>
      <w:r w:rsidR="006169CC">
        <w:instrText xml:space="preserve"> REF _Ref397421905 \r \h  \* MERGEFORMAT </w:instrText>
      </w:r>
      <w:r w:rsidR="006169CC">
        <w:fldChar w:fldCharType="separate"/>
      </w:r>
      <w:r w:rsidR="00761404">
        <w:t>I</w:t>
      </w:r>
      <w:r w:rsidR="006169CC">
        <w:fldChar w:fldCharType="end"/>
      </w:r>
      <w:r w:rsidRPr="00B0129C">
        <w:rPr>
          <w:rFonts w:ascii="Calibri" w:hAnsi="Calibri"/>
          <w:sz w:val="22"/>
          <w:szCs w:val="22"/>
        </w:rPr>
        <w:t xml:space="preserve"> Smlouvy odpovídají aktuálnímu stavu a že osobami jednajícími při uzavření Smlouvy jsou osoby oprávněné k jednání za Smluvní strany bez jakéhokoliv omezení vnitřními předpisy Smluvních stran.</w:t>
      </w:r>
    </w:p>
    <w:p w14:paraId="23A446DC" w14:textId="77777777" w:rsidR="004E5ABA" w:rsidRPr="00B0129C" w:rsidRDefault="004E5ABA" w:rsidP="00C30FB9">
      <w:pPr>
        <w:pStyle w:val="Odstavec"/>
        <w:widowControl/>
        <w:ind w:left="567" w:firstLine="0"/>
        <w:rPr>
          <w:rFonts w:ascii="Calibri" w:hAnsi="Calibri"/>
          <w:sz w:val="22"/>
          <w:szCs w:val="22"/>
        </w:rPr>
      </w:pPr>
    </w:p>
    <w:p w14:paraId="703F3EA2" w14:textId="77777777" w:rsidR="004E5ABA" w:rsidRPr="00C30FB9" w:rsidRDefault="00484853" w:rsidP="00C30FB9">
      <w:pPr>
        <w:pStyle w:val="Odstavec"/>
        <w:widowControl/>
        <w:numPr>
          <w:ilvl w:val="0"/>
          <w:numId w:val="13"/>
        </w:numPr>
        <w:rPr>
          <w:rFonts w:ascii="Calibri" w:hAnsi="Calibri"/>
          <w:sz w:val="22"/>
          <w:szCs w:val="22"/>
        </w:rPr>
      </w:pPr>
      <w:r w:rsidRPr="00B0129C">
        <w:rPr>
          <w:rFonts w:ascii="Calibri" w:hAnsi="Calibri"/>
          <w:sz w:val="22"/>
          <w:szCs w:val="22"/>
        </w:rPr>
        <w:t xml:space="preserve">Jakékoliv změny údajů uvedených v článku </w:t>
      </w:r>
      <w:r w:rsidR="006169CC">
        <w:fldChar w:fldCharType="begin"/>
      </w:r>
      <w:r w:rsidR="006169CC">
        <w:instrText xml:space="preserve"> REF _Ref397421905 \r \h  \* MERGEFORMAT </w:instrText>
      </w:r>
      <w:r w:rsidR="006169CC">
        <w:fldChar w:fldCharType="separate"/>
      </w:r>
      <w:r w:rsidR="00761404">
        <w:t>I</w:t>
      </w:r>
      <w:r w:rsidR="006169CC">
        <w:fldChar w:fldCharType="end"/>
      </w:r>
      <w:r w:rsidRPr="00B0129C">
        <w:rPr>
          <w:rFonts w:ascii="Calibri" w:hAnsi="Calibri"/>
          <w:sz w:val="22"/>
          <w:szCs w:val="22"/>
        </w:rPr>
        <w:t xml:space="preserve"> Smlouvy, jež nastanou v době po uzavření Smlouvy, jsou Smluvní strany povinny bez zbytečného odkladu písemně sdělit druhé Smluvní straně.</w:t>
      </w:r>
    </w:p>
    <w:p w14:paraId="4552CF74" w14:textId="77777777" w:rsidR="00C30FB9" w:rsidRPr="00C30FB9" w:rsidRDefault="00C30FB9" w:rsidP="00C30FB9">
      <w:pPr>
        <w:pStyle w:val="Odstavec"/>
        <w:widowControl/>
        <w:ind w:left="567" w:firstLine="0"/>
        <w:rPr>
          <w:rFonts w:ascii="Calibri" w:hAnsi="Calibri"/>
          <w:sz w:val="22"/>
          <w:szCs w:val="22"/>
        </w:rPr>
      </w:pPr>
    </w:p>
    <w:p w14:paraId="14ED5FB2" w14:textId="77777777" w:rsidR="00D37B14" w:rsidRPr="00B0129C" w:rsidRDefault="00157558" w:rsidP="00C30FB9">
      <w:pPr>
        <w:pStyle w:val="Odstavec"/>
        <w:widowControl/>
        <w:numPr>
          <w:ilvl w:val="0"/>
          <w:numId w:val="13"/>
        </w:numPr>
        <w:rPr>
          <w:rFonts w:ascii="Calibri" w:hAnsi="Calibri"/>
          <w:sz w:val="22"/>
          <w:szCs w:val="22"/>
        </w:rPr>
      </w:pPr>
      <w:r w:rsidRPr="00B0129C">
        <w:rPr>
          <w:rFonts w:ascii="Calibri" w:hAnsi="Calibri"/>
          <w:sz w:val="22"/>
          <w:szCs w:val="22"/>
        </w:rPr>
        <w:t xml:space="preserve">V případě, že se kterékoliv prohlášení některé ze Smluvních stran uvedené ve Smlouvě ukáže </w:t>
      </w:r>
      <w:proofErr w:type="gramStart"/>
      <w:r w:rsidRPr="00B0129C">
        <w:rPr>
          <w:rFonts w:ascii="Calibri" w:hAnsi="Calibri"/>
          <w:sz w:val="22"/>
          <w:szCs w:val="22"/>
        </w:rPr>
        <w:t>býti</w:t>
      </w:r>
      <w:proofErr w:type="gramEnd"/>
      <w:r w:rsidRPr="00B0129C">
        <w:rPr>
          <w:rFonts w:ascii="Calibri" w:hAnsi="Calibri"/>
          <w:sz w:val="22"/>
          <w:szCs w:val="22"/>
        </w:rPr>
        <w:t xml:space="preserve"> nepravdivým, odpovídá</w:t>
      </w:r>
      <w:r w:rsidR="00660CDB">
        <w:rPr>
          <w:rFonts w:ascii="Calibri" w:hAnsi="Calibri"/>
          <w:sz w:val="22"/>
          <w:szCs w:val="22"/>
        </w:rPr>
        <w:t xml:space="preserve"> tato Smluvní strana za škodu či jinou </w:t>
      </w:r>
      <w:r w:rsidRPr="00B0129C">
        <w:rPr>
          <w:rFonts w:ascii="Calibri" w:hAnsi="Calibri"/>
          <w:sz w:val="22"/>
          <w:szCs w:val="22"/>
        </w:rPr>
        <w:t>újmu, která nepravdivostí prohlášení nebo v souvislosti s ní druhé Smluvní straně vznikla.</w:t>
      </w:r>
    </w:p>
    <w:p w14:paraId="717CFF3C" w14:textId="77777777" w:rsidR="002248D0" w:rsidRPr="00D318D7" w:rsidRDefault="002248D0" w:rsidP="00593176">
      <w:pPr>
        <w:pStyle w:val="Nadpis1"/>
        <w:keepNext w:val="0"/>
        <w:keepLines w:val="0"/>
        <w:numPr>
          <w:ilvl w:val="0"/>
          <w:numId w:val="0"/>
        </w:numPr>
        <w:jc w:val="both"/>
        <w:rPr>
          <w:b w:val="0"/>
          <w:szCs w:val="22"/>
          <w:highlight w:val="yellow"/>
        </w:rPr>
      </w:pPr>
    </w:p>
    <w:p w14:paraId="63589D40" w14:textId="77777777" w:rsidR="002248D0" w:rsidRPr="00D318D7" w:rsidRDefault="002248D0" w:rsidP="00593176">
      <w:pPr>
        <w:pStyle w:val="Nadpis1"/>
        <w:keepNext w:val="0"/>
        <w:keepLines w:val="0"/>
        <w:numPr>
          <w:ilvl w:val="0"/>
          <w:numId w:val="0"/>
        </w:numPr>
        <w:jc w:val="both"/>
        <w:rPr>
          <w:b w:val="0"/>
          <w:szCs w:val="22"/>
          <w:highlight w:val="yellow"/>
        </w:rPr>
      </w:pPr>
    </w:p>
    <w:p w14:paraId="59959536" w14:textId="77777777" w:rsidR="00593176" w:rsidRPr="00AC7BAE" w:rsidRDefault="00593176" w:rsidP="00290DA9">
      <w:pPr>
        <w:pStyle w:val="Nadpis1"/>
        <w:keepLines w:val="0"/>
        <w:rPr>
          <w:szCs w:val="22"/>
        </w:rPr>
      </w:pPr>
      <w:r w:rsidRPr="00AC7BAE">
        <w:rPr>
          <w:szCs w:val="22"/>
        </w:rPr>
        <w:t>POJIŠTĚNÍ</w:t>
      </w:r>
    </w:p>
    <w:p w14:paraId="5A8A2736" w14:textId="77777777" w:rsidR="00593176" w:rsidRPr="00AC7BAE" w:rsidRDefault="00593176" w:rsidP="00290DA9">
      <w:pPr>
        <w:keepNext/>
        <w:rPr>
          <w:rFonts w:ascii="Calibri" w:hAnsi="Calibri"/>
          <w:sz w:val="22"/>
          <w:szCs w:val="22"/>
          <w:lang w:eastAsia="ar-SA"/>
        </w:rPr>
      </w:pPr>
    </w:p>
    <w:p w14:paraId="010F205B" w14:textId="22017782" w:rsidR="00593176" w:rsidRPr="00AC7BAE" w:rsidRDefault="00593176" w:rsidP="00290DA9">
      <w:pPr>
        <w:keepNext/>
        <w:numPr>
          <w:ilvl w:val="0"/>
          <w:numId w:val="13"/>
        </w:numPr>
        <w:jc w:val="both"/>
        <w:rPr>
          <w:rFonts w:ascii="Calibri" w:hAnsi="Calibri"/>
          <w:sz w:val="22"/>
          <w:szCs w:val="22"/>
          <w:lang w:eastAsia="ar-SA"/>
        </w:rPr>
      </w:pPr>
      <w:bookmarkStart w:id="55" w:name="_Ref391989464"/>
      <w:r w:rsidRPr="00AC7BAE">
        <w:rPr>
          <w:rFonts w:ascii="Calibri" w:hAnsi="Calibri"/>
          <w:sz w:val="22"/>
          <w:szCs w:val="22"/>
          <w:lang w:eastAsia="ar-SA"/>
        </w:rPr>
        <w:t>Zhotovitel se zavazuje, že bude mít po celou dobu trvání závazků vyplývajících ze Smlouvy</w:t>
      </w:r>
      <w:r w:rsidR="00AC7BAE">
        <w:rPr>
          <w:rFonts w:ascii="Calibri" w:hAnsi="Calibri"/>
          <w:sz w:val="22"/>
          <w:szCs w:val="22"/>
          <w:lang w:eastAsia="ar-SA"/>
        </w:rPr>
        <w:t>, tj.</w:t>
      </w:r>
      <w:r w:rsidRPr="00AC7BAE">
        <w:rPr>
          <w:rFonts w:ascii="Calibri" w:hAnsi="Calibri"/>
          <w:sz w:val="22"/>
          <w:szCs w:val="22"/>
          <w:lang w:eastAsia="ar-SA"/>
        </w:rPr>
        <w:t xml:space="preserve"> </w:t>
      </w:r>
      <w:r w:rsidR="00AC7BAE">
        <w:rPr>
          <w:rFonts w:ascii="Calibri" w:hAnsi="Calibri"/>
          <w:sz w:val="22"/>
          <w:szCs w:val="22"/>
          <w:lang w:eastAsia="ar-SA"/>
        </w:rPr>
        <w:t xml:space="preserve">minimálně </w:t>
      </w:r>
      <w:r w:rsidRPr="00AC7BAE">
        <w:rPr>
          <w:rFonts w:ascii="Calibri" w:hAnsi="Calibri"/>
          <w:sz w:val="22"/>
          <w:szCs w:val="22"/>
          <w:lang w:eastAsia="ar-SA"/>
        </w:rPr>
        <w:t xml:space="preserve">do </w:t>
      </w:r>
      <w:r w:rsidR="00A02BF0" w:rsidRPr="00AC7BAE">
        <w:rPr>
          <w:rFonts w:ascii="Calibri" w:hAnsi="Calibri"/>
          <w:sz w:val="22"/>
          <w:szCs w:val="22"/>
          <w:lang w:eastAsia="ar-SA"/>
        </w:rPr>
        <w:t>vydání kolaudačního souhlasu</w:t>
      </w:r>
      <w:r w:rsidRPr="00AC7BAE">
        <w:rPr>
          <w:rFonts w:ascii="Calibri" w:hAnsi="Calibri"/>
          <w:sz w:val="22"/>
          <w:szCs w:val="22"/>
          <w:lang w:eastAsia="ar-SA"/>
        </w:rPr>
        <w:t xml:space="preserve"> </w:t>
      </w:r>
      <w:r w:rsidR="00A02BF0" w:rsidRPr="00AC7BAE">
        <w:rPr>
          <w:rFonts w:ascii="Calibri" w:hAnsi="Calibri"/>
          <w:sz w:val="22"/>
          <w:szCs w:val="22"/>
          <w:lang w:eastAsia="ar-SA"/>
        </w:rPr>
        <w:t>pro Stavbu</w:t>
      </w:r>
      <w:r w:rsidR="00AC7BAE">
        <w:rPr>
          <w:rFonts w:ascii="Calibri" w:hAnsi="Calibri"/>
          <w:sz w:val="22"/>
          <w:szCs w:val="22"/>
          <w:lang w:eastAsia="ar-SA"/>
        </w:rPr>
        <w:t>,</w:t>
      </w:r>
      <w:r w:rsidR="00A02BF0" w:rsidRPr="00AC7BAE">
        <w:rPr>
          <w:rFonts w:ascii="Calibri" w:hAnsi="Calibri"/>
          <w:sz w:val="22"/>
          <w:szCs w:val="22"/>
          <w:lang w:eastAsia="ar-SA"/>
        </w:rPr>
        <w:t xml:space="preserve"> </w:t>
      </w:r>
      <w:r w:rsidRPr="00AC7BAE">
        <w:rPr>
          <w:rFonts w:ascii="Calibri" w:hAnsi="Calibri"/>
          <w:sz w:val="22"/>
          <w:szCs w:val="22"/>
          <w:lang w:eastAsia="ar-SA"/>
        </w:rPr>
        <w:t xml:space="preserve">sjednáno pojištění odpovědnosti za škodu či jinou újmu způsobenou Zhotovitelem při výkonu činnosti třetí osobě s limitem pojistného plnění minimálně ve </w:t>
      </w:r>
      <w:r w:rsidRPr="00DB53FA">
        <w:rPr>
          <w:rFonts w:ascii="Calibri" w:hAnsi="Calibri"/>
          <w:sz w:val="22"/>
          <w:szCs w:val="22"/>
          <w:lang w:eastAsia="ar-SA"/>
        </w:rPr>
        <w:t xml:space="preserve">výši </w:t>
      </w:r>
      <w:proofErr w:type="gramStart"/>
      <w:r w:rsidR="00EA1199" w:rsidRPr="00DB53FA">
        <w:rPr>
          <w:rFonts w:ascii="Calibri" w:hAnsi="Calibri"/>
          <w:sz w:val="22"/>
          <w:szCs w:val="22"/>
          <w:lang w:eastAsia="ar-SA"/>
        </w:rPr>
        <w:t>10.000.000</w:t>
      </w:r>
      <w:r w:rsidR="00AC7BAE" w:rsidRPr="00DB53FA">
        <w:rPr>
          <w:rFonts w:ascii="Calibri" w:hAnsi="Calibri"/>
          <w:sz w:val="22"/>
          <w:szCs w:val="22"/>
          <w:lang w:eastAsia="ar-SA"/>
        </w:rPr>
        <w:t>,-</w:t>
      </w:r>
      <w:proofErr w:type="gramEnd"/>
      <w:r w:rsidR="00AC7BAE" w:rsidRPr="00DB53FA">
        <w:rPr>
          <w:rFonts w:ascii="Calibri" w:hAnsi="Calibri"/>
          <w:sz w:val="22"/>
          <w:szCs w:val="22"/>
          <w:lang w:eastAsia="ar-SA"/>
        </w:rPr>
        <w:t xml:space="preserve"> Kč</w:t>
      </w:r>
      <w:r w:rsidRPr="00DB53FA">
        <w:rPr>
          <w:rFonts w:ascii="Calibri" w:hAnsi="Calibri"/>
          <w:sz w:val="22"/>
          <w:szCs w:val="22"/>
          <w:lang w:eastAsia="ar-SA"/>
        </w:rPr>
        <w:t xml:space="preserve">. </w:t>
      </w:r>
      <w:r w:rsidRPr="00EA1199">
        <w:rPr>
          <w:rFonts w:ascii="Calibri" w:hAnsi="Calibri"/>
          <w:sz w:val="22"/>
          <w:szCs w:val="22"/>
          <w:lang w:eastAsia="ar-SA"/>
        </w:rPr>
        <w:t xml:space="preserve">V případě, že Smlouvu uzavřelo na straně Zhotovitele více osob (členů sdružení, členů </w:t>
      </w:r>
      <w:proofErr w:type="gramStart"/>
      <w:r w:rsidRPr="00EA1199">
        <w:rPr>
          <w:rFonts w:ascii="Calibri" w:hAnsi="Calibri"/>
          <w:sz w:val="22"/>
          <w:szCs w:val="22"/>
          <w:lang w:eastAsia="ar-SA"/>
        </w:rPr>
        <w:t>společnosti,</w:t>
      </w:r>
      <w:proofErr w:type="gramEnd"/>
      <w:r w:rsidRPr="00EA1199">
        <w:rPr>
          <w:rFonts w:ascii="Calibri" w:hAnsi="Calibri"/>
          <w:sz w:val="22"/>
          <w:szCs w:val="22"/>
          <w:lang w:eastAsia="ar-SA"/>
        </w:rPr>
        <w:t xml:space="preserve"> apod</w:t>
      </w:r>
      <w:r w:rsidRPr="00AC7BAE">
        <w:rPr>
          <w:rFonts w:ascii="Calibri" w:hAnsi="Calibri"/>
          <w:sz w:val="22"/>
          <w:szCs w:val="22"/>
          <w:lang w:eastAsia="ar-SA"/>
        </w:rPr>
        <w:t xml:space="preserve">.), musí pojistná smlouva prokazatelně pokrývat případnou škodu způsobenou </w:t>
      </w:r>
      <w:r w:rsidR="00D32761" w:rsidRPr="00AC7BAE">
        <w:rPr>
          <w:rFonts w:ascii="Calibri" w:hAnsi="Calibri"/>
          <w:sz w:val="22"/>
          <w:szCs w:val="22"/>
          <w:lang w:eastAsia="ar-SA"/>
        </w:rPr>
        <w:t>kteroukoli z těchto osob</w:t>
      </w:r>
      <w:r w:rsidRPr="00AC7BAE">
        <w:rPr>
          <w:rFonts w:ascii="Calibri" w:hAnsi="Calibri"/>
          <w:sz w:val="22"/>
          <w:szCs w:val="22"/>
          <w:lang w:eastAsia="ar-SA"/>
        </w:rPr>
        <w:t>.</w:t>
      </w:r>
      <w:bookmarkEnd w:id="55"/>
    </w:p>
    <w:p w14:paraId="3C58FF74" w14:textId="77777777" w:rsidR="00D32761" w:rsidRPr="00AC7BAE" w:rsidRDefault="00D32761" w:rsidP="00D32761">
      <w:pPr>
        <w:ind w:left="567"/>
        <w:jc w:val="both"/>
        <w:rPr>
          <w:rFonts w:ascii="Calibri" w:hAnsi="Calibri"/>
          <w:sz w:val="22"/>
          <w:szCs w:val="22"/>
          <w:lang w:eastAsia="ar-SA"/>
        </w:rPr>
      </w:pPr>
    </w:p>
    <w:p w14:paraId="3D4CC80E" w14:textId="77777777" w:rsidR="00593176" w:rsidRPr="00AC7BAE" w:rsidRDefault="00593176" w:rsidP="00593176">
      <w:pPr>
        <w:numPr>
          <w:ilvl w:val="0"/>
          <w:numId w:val="13"/>
        </w:numPr>
        <w:jc w:val="both"/>
        <w:rPr>
          <w:rFonts w:ascii="Calibri" w:hAnsi="Calibri"/>
          <w:sz w:val="22"/>
          <w:szCs w:val="22"/>
          <w:lang w:eastAsia="ar-SA"/>
        </w:rPr>
      </w:pPr>
      <w:bookmarkStart w:id="56" w:name="_Ref391989475"/>
      <w:r w:rsidRPr="00AC7BAE">
        <w:rPr>
          <w:rFonts w:ascii="Calibri" w:hAnsi="Calibri"/>
          <w:sz w:val="22"/>
          <w:szCs w:val="22"/>
        </w:rPr>
        <w:t xml:space="preserve">Zhotovitel je povinen předložit Objednateli pojistnou smlouvu nebo pojistku osvědčující splnění povinnosti Zhotovitele dle předchozího odstavce </w:t>
      </w:r>
      <w:r w:rsidR="00604750">
        <w:rPr>
          <w:rFonts w:ascii="Calibri" w:hAnsi="Calibri"/>
          <w:sz w:val="22"/>
          <w:szCs w:val="22"/>
        </w:rPr>
        <w:t xml:space="preserve">Smlouvy </w:t>
      </w:r>
      <w:r w:rsidRPr="00AC7BAE">
        <w:rPr>
          <w:rFonts w:ascii="Calibri" w:hAnsi="Calibri"/>
          <w:sz w:val="22"/>
          <w:szCs w:val="22"/>
        </w:rPr>
        <w:t>do 15 dnů ode dne uzavření Smlouvy a dále kdykoli v průběhu trvání závazků ze Smlouvy bezodkladně poté, kdy k tomu byl Objednatelem vyzván.</w:t>
      </w:r>
      <w:bookmarkEnd w:id="56"/>
    </w:p>
    <w:p w14:paraId="45A387E5" w14:textId="77777777" w:rsidR="00D32761" w:rsidRPr="00AC7BAE" w:rsidRDefault="00D32761" w:rsidP="00D32761">
      <w:pPr>
        <w:ind w:left="567"/>
        <w:jc w:val="both"/>
        <w:rPr>
          <w:rFonts w:ascii="Calibri" w:hAnsi="Calibri"/>
          <w:sz w:val="22"/>
          <w:szCs w:val="22"/>
          <w:lang w:eastAsia="ar-SA"/>
        </w:rPr>
      </w:pPr>
    </w:p>
    <w:p w14:paraId="2DA1289F" w14:textId="77777777" w:rsidR="00593176" w:rsidRPr="00AC7BAE" w:rsidRDefault="00593176" w:rsidP="00593176">
      <w:pPr>
        <w:numPr>
          <w:ilvl w:val="0"/>
          <w:numId w:val="13"/>
        </w:numPr>
        <w:jc w:val="both"/>
        <w:rPr>
          <w:rFonts w:ascii="Calibri" w:hAnsi="Calibri"/>
          <w:sz w:val="22"/>
          <w:szCs w:val="22"/>
          <w:lang w:eastAsia="ar-SA"/>
        </w:rPr>
      </w:pPr>
      <w:r w:rsidRPr="00AC7BAE">
        <w:rPr>
          <w:rFonts w:ascii="Calibri" w:hAnsi="Calibri"/>
          <w:iCs/>
          <w:sz w:val="22"/>
          <w:szCs w:val="22"/>
          <w:lang w:eastAsia="ar-SA"/>
        </w:rPr>
        <w:t xml:space="preserve">Zhotovitel </w:t>
      </w:r>
      <w:r w:rsidRPr="00AC7BAE">
        <w:rPr>
          <w:rFonts w:ascii="Calibri" w:hAnsi="Calibri"/>
          <w:sz w:val="22"/>
          <w:szCs w:val="22"/>
          <w:lang w:eastAsia="ar-SA"/>
        </w:rPr>
        <w:t>i Objednatel</w:t>
      </w:r>
      <w:r w:rsidRPr="00AC7BAE">
        <w:rPr>
          <w:rFonts w:ascii="Calibri" w:hAnsi="Calibri"/>
          <w:iCs/>
          <w:sz w:val="22"/>
          <w:szCs w:val="22"/>
          <w:lang w:eastAsia="ar-SA"/>
        </w:rPr>
        <w:t xml:space="preserve"> </w:t>
      </w:r>
      <w:r w:rsidRPr="00AC7BAE">
        <w:rPr>
          <w:rFonts w:ascii="Calibri" w:hAnsi="Calibri"/>
          <w:sz w:val="22"/>
          <w:szCs w:val="22"/>
          <w:lang w:eastAsia="ar-SA"/>
        </w:rPr>
        <w:t xml:space="preserve">se </w:t>
      </w:r>
      <w:r w:rsidRPr="00AC7BAE">
        <w:rPr>
          <w:rFonts w:ascii="Calibri" w:hAnsi="Calibri"/>
          <w:iCs/>
          <w:sz w:val="22"/>
          <w:szCs w:val="22"/>
          <w:lang w:eastAsia="ar-SA"/>
        </w:rPr>
        <w:t>zavazují uplatnit pojistnou událost u pojišťovny bez zbytečného odkladu.</w:t>
      </w:r>
    </w:p>
    <w:p w14:paraId="1AA019BB" w14:textId="77777777" w:rsidR="00593176" w:rsidRPr="00AC7BAE" w:rsidRDefault="00593176" w:rsidP="00593176">
      <w:pPr>
        <w:rPr>
          <w:rFonts w:ascii="Calibri" w:hAnsi="Calibri"/>
          <w:sz w:val="22"/>
          <w:szCs w:val="22"/>
          <w:lang w:eastAsia="ar-SA"/>
        </w:rPr>
      </w:pPr>
    </w:p>
    <w:p w14:paraId="0B07D6BB" w14:textId="77777777" w:rsidR="00593176" w:rsidRPr="00AC7BAE" w:rsidRDefault="00593176" w:rsidP="00593176">
      <w:pPr>
        <w:rPr>
          <w:rFonts w:ascii="Calibri" w:hAnsi="Calibri"/>
          <w:sz w:val="22"/>
          <w:szCs w:val="22"/>
          <w:lang w:eastAsia="ar-SA"/>
        </w:rPr>
      </w:pPr>
    </w:p>
    <w:p w14:paraId="46C57576" w14:textId="77777777" w:rsidR="00D37B14" w:rsidRPr="003F32CF" w:rsidRDefault="00D37B14" w:rsidP="00C30FB9">
      <w:pPr>
        <w:pStyle w:val="Nadpis1"/>
        <w:suppressAutoHyphens/>
        <w:rPr>
          <w:szCs w:val="22"/>
        </w:rPr>
      </w:pPr>
      <w:bookmarkStart w:id="57" w:name="_Toc383117526"/>
      <w:r w:rsidRPr="003F32CF">
        <w:rPr>
          <w:szCs w:val="22"/>
        </w:rPr>
        <w:t>OSTATNÍ UJEDNÁNÍ</w:t>
      </w:r>
      <w:bookmarkEnd w:id="57"/>
    </w:p>
    <w:p w14:paraId="20380C2E" w14:textId="77777777" w:rsidR="002248D0" w:rsidRPr="003F32CF" w:rsidRDefault="002248D0" w:rsidP="00C30FB9">
      <w:pPr>
        <w:keepNext/>
        <w:keepLines/>
        <w:suppressAutoHyphens/>
        <w:rPr>
          <w:rFonts w:ascii="Calibri" w:hAnsi="Calibri"/>
          <w:sz w:val="22"/>
          <w:szCs w:val="22"/>
          <w:lang w:eastAsia="ar-SA"/>
        </w:rPr>
      </w:pPr>
    </w:p>
    <w:p w14:paraId="21381229" w14:textId="77777777" w:rsidR="00A03EDD" w:rsidRDefault="00A03EDD" w:rsidP="00A03EDD">
      <w:pPr>
        <w:keepNext/>
        <w:keepLines/>
        <w:numPr>
          <w:ilvl w:val="0"/>
          <w:numId w:val="13"/>
        </w:numPr>
        <w:tabs>
          <w:tab w:val="left" w:pos="567"/>
        </w:tabs>
        <w:suppressAutoHyphens/>
        <w:jc w:val="both"/>
        <w:rPr>
          <w:rFonts w:ascii="Calibri" w:hAnsi="Calibri"/>
          <w:sz w:val="22"/>
          <w:szCs w:val="22"/>
        </w:rPr>
      </w:pPr>
      <w:r w:rsidRPr="003F32CF">
        <w:rPr>
          <w:rFonts w:ascii="Calibri" w:hAnsi="Calibri"/>
          <w:sz w:val="22"/>
          <w:szCs w:val="22"/>
        </w:rPr>
        <w:t>Zhotovitel bere na vědomí, že Objednatel je povinným subjektem podle zákona č. 106/1999 Sb., o svobodném přístupu k informacím, ve znění pozdějších předpisů.</w:t>
      </w:r>
    </w:p>
    <w:p w14:paraId="7F1D7360" w14:textId="77777777" w:rsidR="00C30FB9" w:rsidRPr="00C30FB9" w:rsidRDefault="00C30FB9" w:rsidP="00C30FB9">
      <w:pPr>
        <w:tabs>
          <w:tab w:val="left" w:pos="567"/>
        </w:tabs>
        <w:suppressAutoHyphens/>
        <w:ind w:left="567"/>
        <w:jc w:val="both"/>
        <w:rPr>
          <w:rFonts w:ascii="Calibri" w:hAnsi="Calibri"/>
          <w:sz w:val="22"/>
          <w:szCs w:val="22"/>
        </w:rPr>
      </w:pPr>
    </w:p>
    <w:p w14:paraId="27E02AD4" w14:textId="77777777" w:rsidR="00A03EDD" w:rsidRDefault="00A03EDD" w:rsidP="00A03EDD">
      <w:pPr>
        <w:numPr>
          <w:ilvl w:val="0"/>
          <w:numId w:val="13"/>
        </w:numPr>
        <w:tabs>
          <w:tab w:val="left" w:pos="567"/>
        </w:tabs>
        <w:suppressAutoHyphens/>
        <w:jc w:val="both"/>
        <w:rPr>
          <w:rFonts w:ascii="Calibri" w:hAnsi="Calibri"/>
          <w:sz w:val="22"/>
          <w:szCs w:val="22"/>
        </w:rPr>
      </w:pPr>
      <w:r w:rsidRPr="003F32CF">
        <w:rPr>
          <w:rFonts w:ascii="Calibri" w:hAnsi="Calibri"/>
          <w:sz w:val="22"/>
          <w:szCs w:val="22"/>
        </w:rPr>
        <w:t>Zhotovitel bere na vědomí, že je povinen předložit Objednateli seznam subdodavatelů ve smyslu § 147a odst. 5 Zákona o veřejných zakázkách, a to ve lhůtě stanovené v tomto ustanovení Zákona o veřejných zakázkách.</w:t>
      </w:r>
    </w:p>
    <w:p w14:paraId="5DD7D1B8" w14:textId="77777777" w:rsidR="00C30FB9" w:rsidRPr="00C30FB9" w:rsidRDefault="00C30FB9" w:rsidP="00C30FB9">
      <w:pPr>
        <w:tabs>
          <w:tab w:val="left" w:pos="567"/>
        </w:tabs>
        <w:suppressAutoHyphens/>
        <w:ind w:left="567"/>
        <w:jc w:val="both"/>
        <w:rPr>
          <w:rFonts w:ascii="Calibri" w:hAnsi="Calibri"/>
          <w:sz w:val="22"/>
          <w:szCs w:val="22"/>
        </w:rPr>
      </w:pPr>
    </w:p>
    <w:p w14:paraId="3B955D5B" w14:textId="77777777" w:rsidR="00A03EDD" w:rsidRPr="003F32CF" w:rsidRDefault="00A03EDD" w:rsidP="00A03EDD">
      <w:pPr>
        <w:numPr>
          <w:ilvl w:val="0"/>
          <w:numId w:val="13"/>
        </w:numPr>
        <w:tabs>
          <w:tab w:val="left" w:pos="567"/>
        </w:tabs>
        <w:suppressAutoHyphens/>
        <w:jc w:val="both"/>
        <w:rPr>
          <w:rFonts w:ascii="Calibri" w:hAnsi="Calibri"/>
          <w:sz w:val="22"/>
          <w:szCs w:val="22"/>
        </w:rPr>
      </w:pPr>
      <w:r w:rsidRPr="003F32CF">
        <w:rPr>
          <w:rFonts w:ascii="Calibri" w:hAnsi="Calibri"/>
          <w:sz w:val="22"/>
          <w:szCs w:val="22"/>
        </w:rPr>
        <w:t>Zhotovitel souhlasí s uveřejněním Smlouvy včetně všech případných dodatků, výše skutečně uhrazené ceny na základě Smlouvy a dalších údajů na profilu Objednatele podle § 147a Zákona o veřejných zakázkách.</w:t>
      </w:r>
    </w:p>
    <w:p w14:paraId="6C2B39E8" w14:textId="77777777" w:rsidR="00A03EDD" w:rsidRPr="003F32CF" w:rsidRDefault="00A03EDD" w:rsidP="00A03EDD">
      <w:pPr>
        <w:tabs>
          <w:tab w:val="left" w:pos="567"/>
        </w:tabs>
        <w:ind w:left="567"/>
        <w:jc w:val="both"/>
        <w:rPr>
          <w:rFonts w:ascii="Calibri" w:hAnsi="Calibri"/>
          <w:sz w:val="22"/>
          <w:szCs w:val="22"/>
        </w:rPr>
      </w:pPr>
    </w:p>
    <w:p w14:paraId="51596EEB" w14:textId="77777777" w:rsidR="00D873E6" w:rsidRPr="003F32CF" w:rsidRDefault="001F7923" w:rsidP="00A03EDD">
      <w:pPr>
        <w:numPr>
          <w:ilvl w:val="0"/>
          <w:numId w:val="13"/>
        </w:numPr>
        <w:tabs>
          <w:tab w:val="left" w:pos="567"/>
        </w:tabs>
        <w:jc w:val="both"/>
        <w:rPr>
          <w:rFonts w:ascii="Calibri" w:hAnsi="Calibri"/>
          <w:sz w:val="22"/>
          <w:szCs w:val="22"/>
        </w:rPr>
      </w:pPr>
      <w:r w:rsidRPr="003F32CF">
        <w:rPr>
          <w:rFonts w:ascii="Calibri" w:hAnsi="Calibri"/>
          <w:sz w:val="22"/>
          <w:szCs w:val="22"/>
        </w:rPr>
        <w:t xml:space="preserve">Zhotovitel je povinen neprodleně písemně informovat Objednatele o skutečnostech majících i potenciálně vliv na plnění </w:t>
      </w:r>
      <w:r w:rsidR="008058B8" w:rsidRPr="003F32CF">
        <w:rPr>
          <w:rFonts w:ascii="Calibri" w:hAnsi="Calibri"/>
          <w:sz w:val="22"/>
          <w:szCs w:val="22"/>
        </w:rPr>
        <w:t xml:space="preserve">povinností </w:t>
      </w:r>
      <w:r w:rsidRPr="003F32CF">
        <w:rPr>
          <w:rFonts w:ascii="Calibri" w:hAnsi="Calibri"/>
          <w:sz w:val="22"/>
          <w:szCs w:val="22"/>
        </w:rPr>
        <w:t>vyplývajících ze Smlouvy, a není-li to možné, nejpozději následující den poté, kdy příslušná skutečnost nastane nebo Zhotovitel zjistí, že by nastat mohla.</w:t>
      </w:r>
      <w:r w:rsidR="00F27207" w:rsidRPr="003F32CF">
        <w:rPr>
          <w:rFonts w:ascii="Calibri" w:hAnsi="Calibri"/>
          <w:sz w:val="22"/>
          <w:szCs w:val="22"/>
        </w:rPr>
        <w:t xml:space="preserve"> Současně je Zhotovitel povinen učinit veškeré nezbytné kroky vedoucí k eliminaci případné škody hrozící Objednateli, a to zejména obstarat neprodleně náhradní plnění, přičemž je povinen nést případný rozdíl ceny.</w:t>
      </w:r>
    </w:p>
    <w:p w14:paraId="6F010E1A" w14:textId="77777777" w:rsidR="00A44C81" w:rsidRPr="003F32CF" w:rsidRDefault="00A44C81" w:rsidP="00A44C81">
      <w:pPr>
        <w:suppressAutoHyphens/>
        <w:ind w:left="567"/>
        <w:jc w:val="both"/>
        <w:rPr>
          <w:rFonts w:ascii="Calibri" w:hAnsi="Calibri"/>
          <w:sz w:val="22"/>
          <w:szCs w:val="22"/>
        </w:rPr>
      </w:pPr>
    </w:p>
    <w:p w14:paraId="1686E865" w14:textId="77777777" w:rsidR="00A44C81" w:rsidRPr="003F32CF" w:rsidRDefault="00A44C81" w:rsidP="00A44C81">
      <w:pPr>
        <w:numPr>
          <w:ilvl w:val="0"/>
          <w:numId w:val="13"/>
        </w:numPr>
        <w:suppressAutoHyphens/>
        <w:jc w:val="both"/>
        <w:rPr>
          <w:rFonts w:ascii="Calibri" w:hAnsi="Calibri"/>
          <w:sz w:val="22"/>
          <w:szCs w:val="22"/>
        </w:rPr>
      </w:pPr>
      <w:r w:rsidRPr="003F32CF">
        <w:rPr>
          <w:rFonts w:ascii="Calibri" w:hAnsi="Calibri"/>
          <w:sz w:val="22"/>
          <w:szCs w:val="22"/>
        </w:rPr>
        <w:lastRenderedPageBreak/>
        <w:t>Zhotovitel se zavazuje dodržovat dle zákona č. 101/2000 Sb., o ochraně osobních údajů, ve znění pozdějších předpisů, povinnost zachovávat mlčenlivost o osobních údajích a o bezpečnostních opatřeních, jejichž zveřejnění by ohrozilo zabezpečení osobních údajů.</w:t>
      </w:r>
    </w:p>
    <w:p w14:paraId="508E225D" w14:textId="77777777" w:rsidR="005C7067" w:rsidRPr="003F32CF" w:rsidRDefault="005C7067" w:rsidP="001C0E84">
      <w:pPr>
        <w:tabs>
          <w:tab w:val="left" w:pos="567"/>
        </w:tabs>
        <w:ind w:left="567"/>
        <w:jc w:val="both"/>
        <w:rPr>
          <w:rFonts w:ascii="Calibri" w:hAnsi="Calibri"/>
          <w:sz w:val="22"/>
          <w:szCs w:val="22"/>
        </w:rPr>
      </w:pPr>
    </w:p>
    <w:p w14:paraId="77C9220C" w14:textId="77777777" w:rsidR="007F22C9" w:rsidRPr="003F32CF" w:rsidRDefault="001F7923" w:rsidP="001C0E84">
      <w:pPr>
        <w:numPr>
          <w:ilvl w:val="0"/>
          <w:numId w:val="13"/>
        </w:numPr>
        <w:jc w:val="both"/>
        <w:rPr>
          <w:rFonts w:ascii="Calibri" w:hAnsi="Calibri"/>
          <w:sz w:val="22"/>
          <w:szCs w:val="22"/>
        </w:rPr>
      </w:pPr>
      <w:r w:rsidRPr="003F32CF">
        <w:rPr>
          <w:rFonts w:ascii="Calibri" w:hAnsi="Calibri"/>
          <w:sz w:val="22"/>
          <w:szCs w:val="22"/>
        </w:rPr>
        <w:t>Zhotovitel není oprávněn postoupit žádnou svou pohledávku za Objednatelem vyplývající ze Smlouvy nebo vzniklou v souvislosti se Smlouvou.</w:t>
      </w:r>
    </w:p>
    <w:p w14:paraId="7A2C2582" w14:textId="77777777" w:rsidR="004E5ABA" w:rsidRPr="003F32CF" w:rsidRDefault="004E5ABA" w:rsidP="001C0E84">
      <w:pPr>
        <w:ind w:left="567"/>
        <w:jc w:val="both"/>
        <w:rPr>
          <w:rFonts w:ascii="Calibri" w:hAnsi="Calibri"/>
          <w:sz w:val="22"/>
          <w:szCs w:val="22"/>
        </w:rPr>
      </w:pPr>
    </w:p>
    <w:p w14:paraId="0AA7F5E0" w14:textId="77777777" w:rsidR="004E5ABA" w:rsidRDefault="001F7923" w:rsidP="00C30FB9">
      <w:pPr>
        <w:numPr>
          <w:ilvl w:val="0"/>
          <w:numId w:val="13"/>
        </w:numPr>
        <w:jc w:val="both"/>
        <w:rPr>
          <w:rFonts w:ascii="Calibri" w:hAnsi="Calibri"/>
          <w:sz w:val="22"/>
          <w:szCs w:val="22"/>
        </w:rPr>
      </w:pPr>
      <w:r w:rsidRPr="003F32CF">
        <w:rPr>
          <w:rFonts w:ascii="Calibri" w:hAnsi="Calibri"/>
          <w:sz w:val="22"/>
          <w:szCs w:val="22"/>
        </w:rPr>
        <w:t>Zhotovitel není oprávněn provést jednostranné započtení žádné své pohledávky za Objednatelem vyplývající ze Smlouvy nebo vzniklé v souvislosti se Smlouvou na jakoukoliv pohledávku Objednatele za Zhotovitelem.</w:t>
      </w:r>
    </w:p>
    <w:p w14:paraId="68903969" w14:textId="77777777" w:rsidR="00C30FB9" w:rsidRPr="00C30FB9" w:rsidRDefault="00C30FB9" w:rsidP="00C30FB9">
      <w:pPr>
        <w:ind w:left="567"/>
        <w:jc w:val="both"/>
        <w:rPr>
          <w:rFonts w:ascii="Calibri" w:hAnsi="Calibri"/>
          <w:sz w:val="22"/>
          <w:szCs w:val="22"/>
        </w:rPr>
      </w:pPr>
    </w:p>
    <w:p w14:paraId="7FF76355" w14:textId="77777777" w:rsidR="004E5ABA" w:rsidRDefault="001F7923" w:rsidP="001C0E84">
      <w:pPr>
        <w:numPr>
          <w:ilvl w:val="0"/>
          <w:numId w:val="13"/>
        </w:numPr>
        <w:jc w:val="both"/>
        <w:rPr>
          <w:rFonts w:ascii="Calibri" w:hAnsi="Calibri"/>
          <w:sz w:val="22"/>
          <w:szCs w:val="22"/>
        </w:rPr>
      </w:pPr>
      <w:r w:rsidRPr="003F32CF">
        <w:rPr>
          <w:rFonts w:ascii="Calibri" w:hAnsi="Calibri"/>
          <w:sz w:val="22"/>
          <w:szCs w:val="22"/>
        </w:rPr>
        <w:t xml:space="preserve">Objednatel je oprávněn provést jednostranné započtení jakékoliv své splatné i nesplatné pohledávky za Zhotovitelem vyplývající ze Smlouvy nebo vzniklé </w:t>
      </w:r>
      <w:r w:rsidR="00AC7BAE">
        <w:rPr>
          <w:rFonts w:ascii="Calibri" w:hAnsi="Calibri"/>
          <w:sz w:val="22"/>
          <w:szCs w:val="22"/>
        </w:rPr>
        <w:t>v souvislosti se Smlouvou (zejména</w:t>
      </w:r>
      <w:r w:rsidRPr="003F32CF">
        <w:rPr>
          <w:rFonts w:ascii="Calibri" w:hAnsi="Calibri"/>
          <w:sz w:val="22"/>
          <w:szCs w:val="22"/>
        </w:rPr>
        <w:t xml:space="preserve"> smluvní pokutu) na splatné i nesplatné pohledá</w:t>
      </w:r>
      <w:r w:rsidR="00C30FB9">
        <w:rPr>
          <w:rFonts w:ascii="Calibri" w:hAnsi="Calibri"/>
          <w:sz w:val="22"/>
          <w:szCs w:val="22"/>
        </w:rPr>
        <w:t>vky Zhotovitele za Objednatelem.</w:t>
      </w:r>
    </w:p>
    <w:p w14:paraId="50AAAD30" w14:textId="77777777" w:rsidR="00C30FB9" w:rsidRPr="00C30FB9" w:rsidRDefault="00C30FB9" w:rsidP="00C30FB9">
      <w:pPr>
        <w:ind w:left="567"/>
        <w:jc w:val="both"/>
        <w:rPr>
          <w:rFonts w:ascii="Calibri" w:hAnsi="Calibri"/>
          <w:sz w:val="22"/>
          <w:szCs w:val="22"/>
        </w:rPr>
      </w:pPr>
    </w:p>
    <w:p w14:paraId="3EC2E746" w14:textId="77777777" w:rsidR="001F7923" w:rsidRDefault="001F7923" w:rsidP="00C30FB9">
      <w:pPr>
        <w:numPr>
          <w:ilvl w:val="0"/>
          <w:numId w:val="13"/>
        </w:numPr>
        <w:jc w:val="both"/>
        <w:rPr>
          <w:rFonts w:ascii="Calibri" w:hAnsi="Calibri"/>
          <w:sz w:val="22"/>
          <w:szCs w:val="22"/>
        </w:rPr>
      </w:pPr>
      <w:r w:rsidRPr="003F32CF">
        <w:rPr>
          <w:rFonts w:ascii="Calibri" w:hAnsi="Calibri"/>
          <w:sz w:val="22"/>
          <w:szCs w:val="22"/>
        </w:rPr>
        <w:t>Zhotovitel je povinen chránit Dílo, majetek Objednatele a bude odpovědný za škody, které vzniknou z jeho činnosti v souvislosti s prováděním Díla. Způsobí-li Zhotovitel při provádění Díla škodu na Díle, jiném majetku Objednatele nebo majetku třetí osoby, bude odpovědný za uvedení v předešlý stav na vlastní náklady, a není-li to dobře možné nebo žádá-li to poškozený, pak za náhradu takové škody.</w:t>
      </w:r>
    </w:p>
    <w:p w14:paraId="562F444A" w14:textId="77777777" w:rsidR="00C30FB9" w:rsidRPr="00C30FB9" w:rsidRDefault="00C30FB9" w:rsidP="00C30FB9">
      <w:pPr>
        <w:ind w:left="567"/>
        <w:jc w:val="both"/>
        <w:rPr>
          <w:rFonts w:ascii="Calibri" w:hAnsi="Calibri"/>
          <w:sz w:val="22"/>
          <w:szCs w:val="22"/>
        </w:rPr>
      </w:pPr>
    </w:p>
    <w:p w14:paraId="6E5BBF3E" w14:textId="77777777" w:rsidR="004E5ABA" w:rsidRDefault="007F22C9" w:rsidP="00C30FB9">
      <w:pPr>
        <w:numPr>
          <w:ilvl w:val="0"/>
          <w:numId w:val="13"/>
        </w:numPr>
        <w:jc w:val="both"/>
        <w:rPr>
          <w:rFonts w:ascii="Calibri" w:hAnsi="Calibri"/>
          <w:sz w:val="22"/>
          <w:szCs w:val="22"/>
        </w:rPr>
      </w:pPr>
      <w:r w:rsidRPr="003F32CF">
        <w:rPr>
          <w:rFonts w:ascii="Calibri" w:hAnsi="Calibri"/>
          <w:sz w:val="22"/>
          <w:szCs w:val="22"/>
        </w:rPr>
        <w:t xml:space="preserve">Poruší-li </w:t>
      </w:r>
      <w:r w:rsidR="00680EF5" w:rsidRPr="003F32CF">
        <w:rPr>
          <w:rFonts w:ascii="Calibri" w:hAnsi="Calibri"/>
          <w:sz w:val="22"/>
          <w:szCs w:val="22"/>
        </w:rPr>
        <w:t>Zhotovitel</w:t>
      </w:r>
      <w:r w:rsidRPr="003F32CF">
        <w:rPr>
          <w:rFonts w:ascii="Calibri" w:hAnsi="Calibri"/>
          <w:sz w:val="22"/>
          <w:szCs w:val="22"/>
        </w:rPr>
        <w:t xml:space="preserve"> v </w:t>
      </w:r>
      <w:r w:rsidR="00F04A2B" w:rsidRPr="003F32CF">
        <w:rPr>
          <w:rFonts w:ascii="Calibri" w:hAnsi="Calibri"/>
          <w:sz w:val="22"/>
          <w:szCs w:val="22"/>
        </w:rPr>
        <w:t>souvislosti s</w:t>
      </w:r>
      <w:r w:rsidR="00680EF5" w:rsidRPr="003F32CF">
        <w:rPr>
          <w:rFonts w:ascii="Calibri" w:hAnsi="Calibri"/>
          <w:sz w:val="22"/>
          <w:szCs w:val="22"/>
        </w:rPr>
        <w:t>e S</w:t>
      </w:r>
      <w:r w:rsidR="00F04A2B" w:rsidRPr="003F32CF">
        <w:rPr>
          <w:rFonts w:ascii="Calibri" w:hAnsi="Calibri"/>
          <w:sz w:val="22"/>
          <w:szCs w:val="22"/>
        </w:rPr>
        <w:t>mlouv</w:t>
      </w:r>
      <w:r w:rsidR="00432BEC" w:rsidRPr="003F32CF">
        <w:rPr>
          <w:rFonts w:ascii="Calibri" w:hAnsi="Calibri"/>
          <w:sz w:val="22"/>
          <w:szCs w:val="22"/>
        </w:rPr>
        <w:t>o</w:t>
      </w:r>
      <w:r w:rsidR="00F04A2B" w:rsidRPr="003F32CF">
        <w:rPr>
          <w:rFonts w:ascii="Calibri" w:hAnsi="Calibri"/>
          <w:sz w:val="22"/>
          <w:szCs w:val="22"/>
        </w:rPr>
        <w:t>u jakoukoli</w:t>
      </w:r>
      <w:r w:rsidRPr="003F32CF">
        <w:rPr>
          <w:rFonts w:ascii="Calibri" w:hAnsi="Calibri"/>
          <w:sz w:val="22"/>
          <w:szCs w:val="22"/>
        </w:rPr>
        <w:t xml:space="preserve"> sv</w:t>
      </w:r>
      <w:r w:rsidR="00F04A2B" w:rsidRPr="003F32CF">
        <w:rPr>
          <w:rFonts w:ascii="Calibri" w:hAnsi="Calibri"/>
          <w:sz w:val="22"/>
          <w:szCs w:val="22"/>
        </w:rPr>
        <w:t>oji</w:t>
      </w:r>
      <w:r w:rsidRPr="003F32CF">
        <w:rPr>
          <w:rFonts w:ascii="Calibri" w:hAnsi="Calibri"/>
          <w:sz w:val="22"/>
          <w:szCs w:val="22"/>
        </w:rPr>
        <w:t xml:space="preserve"> povinnost,</w:t>
      </w:r>
      <w:r w:rsidR="00F04A2B" w:rsidRPr="003F32CF">
        <w:rPr>
          <w:rFonts w:ascii="Calibri" w:hAnsi="Calibri"/>
          <w:sz w:val="22"/>
          <w:szCs w:val="22"/>
        </w:rPr>
        <w:t xml:space="preserve"> </w:t>
      </w:r>
      <w:r w:rsidRPr="003F32CF">
        <w:rPr>
          <w:rFonts w:ascii="Calibri" w:hAnsi="Calibri"/>
          <w:sz w:val="22"/>
          <w:szCs w:val="22"/>
        </w:rPr>
        <w:t xml:space="preserve">nahradí </w:t>
      </w:r>
      <w:r w:rsidR="00680EF5" w:rsidRPr="003F32CF">
        <w:rPr>
          <w:rFonts w:ascii="Calibri" w:hAnsi="Calibri"/>
          <w:sz w:val="22"/>
          <w:szCs w:val="22"/>
        </w:rPr>
        <w:t>Objednateli</w:t>
      </w:r>
      <w:r w:rsidRPr="003F32CF">
        <w:rPr>
          <w:rFonts w:ascii="Calibri" w:hAnsi="Calibri"/>
          <w:sz w:val="22"/>
          <w:szCs w:val="22"/>
        </w:rPr>
        <w:t xml:space="preserve"> škodu a nemajetkovou újmu z toho vzniklou. Povinnosti k náhradě se </w:t>
      </w:r>
      <w:r w:rsidR="00680EF5" w:rsidRPr="003F32CF">
        <w:rPr>
          <w:rFonts w:ascii="Calibri" w:hAnsi="Calibri"/>
          <w:sz w:val="22"/>
          <w:szCs w:val="22"/>
        </w:rPr>
        <w:t>Zhotovitel</w:t>
      </w:r>
      <w:r w:rsidRPr="003F32CF">
        <w:rPr>
          <w:rFonts w:ascii="Calibri" w:hAnsi="Calibri"/>
          <w:sz w:val="22"/>
          <w:szCs w:val="22"/>
        </w:rPr>
        <w:t xml:space="preserve"> zprostí, prokáže-li, že mu ve splnění povinnosti zabránila mimořádná nepředvídatelná a nepřekonatelná překážka vzniklá nezávisle na jeho vůli. Překážka vzniklá z osobních poměrů </w:t>
      </w:r>
      <w:r w:rsidR="00680EF5" w:rsidRPr="003F32CF">
        <w:rPr>
          <w:rFonts w:ascii="Calibri" w:hAnsi="Calibri"/>
          <w:sz w:val="22"/>
          <w:szCs w:val="22"/>
        </w:rPr>
        <w:t>Zhotovitele</w:t>
      </w:r>
      <w:r w:rsidRPr="003F32CF">
        <w:rPr>
          <w:rFonts w:ascii="Calibri" w:hAnsi="Calibri"/>
          <w:sz w:val="22"/>
          <w:szCs w:val="22"/>
        </w:rPr>
        <w:t xml:space="preserve"> nebo vzniklá až v době, kdy byl </w:t>
      </w:r>
      <w:r w:rsidR="00680EF5" w:rsidRPr="003F32CF">
        <w:rPr>
          <w:rFonts w:ascii="Calibri" w:hAnsi="Calibri"/>
          <w:sz w:val="22"/>
          <w:szCs w:val="22"/>
        </w:rPr>
        <w:t>Zhotovitel</w:t>
      </w:r>
      <w:r w:rsidRPr="003F32CF">
        <w:rPr>
          <w:rFonts w:ascii="Calibri" w:hAnsi="Calibri"/>
          <w:sz w:val="22"/>
          <w:szCs w:val="22"/>
        </w:rPr>
        <w:t xml:space="preserve"> s plněním povinnosti v prodlení, ani překážka, kterou byl </w:t>
      </w:r>
      <w:r w:rsidR="00680EF5" w:rsidRPr="003F32CF">
        <w:rPr>
          <w:rFonts w:ascii="Calibri" w:hAnsi="Calibri"/>
          <w:sz w:val="22"/>
          <w:szCs w:val="22"/>
        </w:rPr>
        <w:t>Zhotovitel</w:t>
      </w:r>
      <w:r w:rsidRPr="003F32CF">
        <w:rPr>
          <w:rFonts w:ascii="Calibri" w:hAnsi="Calibri"/>
          <w:sz w:val="22"/>
          <w:szCs w:val="22"/>
        </w:rPr>
        <w:t xml:space="preserve"> povinen překonat, jej však povinnosti k náhradě nezprostí.</w:t>
      </w:r>
    </w:p>
    <w:p w14:paraId="50C4B119" w14:textId="77777777" w:rsidR="00C30FB9" w:rsidRPr="00C30FB9" w:rsidRDefault="00C30FB9" w:rsidP="00C30FB9">
      <w:pPr>
        <w:ind w:left="567"/>
        <w:jc w:val="both"/>
        <w:rPr>
          <w:rFonts w:ascii="Calibri" w:hAnsi="Calibri"/>
          <w:sz w:val="22"/>
          <w:szCs w:val="22"/>
        </w:rPr>
      </w:pPr>
    </w:p>
    <w:p w14:paraId="24CAE46D" w14:textId="77777777" w:rsidR="005C7067" w:rsidRPr="003F32CF" w:rsidRDefault="007F22C9" w:rsidP="001C0E84">
      <w:pPr>
        <w:numPr>
          <w:ilvl w:val="0"/>
          <w:numId w:val="13"/>
        </w:numPr>
        <w:jc w:val="both"/>
        <w:rPr>
          <w:rFonts w:ascii="Calibri" w:hAnsi="Calibri"/>
          <w:sz w:val="22"/>
          <w:szCs w:val="22"/>
        </w:rPr>
      </w:pPr>
      <w:r w:rsidRPr="003F32CF">
        <w:rPr>
          <w:rFonts w:ascii="Calibri" w:hAnsi="Calibri"/>
          <w:sz w:val="22"/>
          <w:szCs w:val="22"/>
        </w:rPr>
        <w:t>Písemnou formou (podobou) se rozumí listina podepsaná oprávněnou osobou Smluvní strany nebo email podepsaný zaručeným elektronickým podpisem oprávněné osoby Smluvní strany.</w:t>
      </w:r>
    </w:p>
    <w:p w14:paraId="16A9E2FF" w14:textId="77777777" w:rsidR="005C7067" w:rsidRPr="003F32CF" w:rsidRDefault="005C7067" w:rsidP="005C7067">
      <w:pPr>
        <w:rPr>
          <w:rFonts w:ascii="Calibri" w:hAnsi="Calibri"/>
          <w:sz w:val="22"/>
          <w:szCs w:val="22"/>
        </w:rPr>
      </w:pPr>
    </w:p>
    <w:p w14:paraId="0E76095C" w14:textId="77777777" w:rsidR="00150D38" w:rsidRPr="003F32CF" w:rsidRDefault="00150D38" w:rsidP="005C7067">
      <w:pPr>
        <w:rPr>
          <w:rFonts w:ascii="Calibri" w:hAnsi="Calibri"/>
          <w:sz w:val="22"/>
          <w:szCs w:val="22"/>
        </w:rPr>
      </w:pPr>
    </w:p>
    <w:p w14:paraId="6151D527" w14:textId="77777777" w:rsidR="00B060E8" w:rsidRPr="00150D38" w:rsidRDefault="00B060E8" w:rsidP="00150D38">
      <w:pPr>
        <w:pStyle w:val="Nadpis1"/>
        <w:rPr>
          <w:szCs w:val="22"/>
        </w:rPr>
      </w:pPr>
      <w:bookmarkStart w:id="58" w:name="_Toc383117527"/>
      <w:r w:rsidRPr="00150D38">
        <w:rPr>
          <w:szCs w:val="22"/>
        </w:rPr>
        <w:t>SUBDODAVATELÉ</w:t>
      </w:r>
    </w:p>
    <w:p w14:paraId="1B6B24FE" w14:textId="77777777" w:rsidR="00B060E8" w:rsidRPr="00150D38" w:rsidRDefault="00B060E8" w:rsidP="00150D38">
      <w:pPr>
        <w:pStyle w:val="Nadpis1"/>
        <w:numPr>
          <w:ilvl w:val="0"/>
          <w:numId w:val="0"/>
        </w:numPr>
        <w:jc w:val="left"/>
        <w:rPr>
          <w:szCs w:val="22"/>
        </w:rPr>
      </w:pPr>
    </w:p>
    <w:p w14:paraId="7876E65B" w14:textId="77777777" w:rsidR="00B060E8" w:rsidRPr="00150D38" w:rsidRDefault="00150D38" w:rsidP="00150D38">
      <w:pPr>
        <w:keepNext/>
        <w:keepLines/>
        <w:numPr>
          <w:ilvl w:val="0"/>
          <w:numId w:val="13"/>
        </w:numPr>
        <w:jc w:val="both"/>
        <w:rPr>
          <w:rFonts w:ascii="Calibri" w:hAnsi="Calibri"/>
          <w:sz w:val="22"/>
          <w:szCs w:val="22"/>
        </w:rPr>
      </w:pPr>
      <w:bookmarkStart w:id="59" w:name="_Ref394405799"/>
      <w:bookmarkStart w:id="60" w:name="_Ref433127238"/>
      <w:r w:rsidRPr="00150D38">
        <w:rPr>
          <w:rFonts w:ascii="Calibri" w:hAnsi="Calibri"/>
          <w:sz w:val="22"/>
          <w:szCs w:val="22"/>
        </w:rPr>
        <w:t xml:space="preserve">Zhotovitel je oprávněn pověřit plněním svých povinností ze Smlouvy pouze třetí osoby uvedené v příloze č. </w:t>
      </w:r>
      <w:r w:rsidR="006169CC">
        <w:fldChar w:fldCharType="begin"/>
      </w:r>
      <w:r w:rsidR="006169CC">
        <w:instrText xml:space="preserve"> REF _Ref433128944 \r \h  \* MERGEFORMAT </w:instrText>
      </w:r>
      <w:r w:rsidR="006169CC">
        <w:fldChar w:fldCharType="separate"/>
      </w:r>
      <w:r w:rsidR="00761404">
        <w:t>3</w:t>
      </w:r>
      <w:r w:rsidR="006169CC">
        <w:fldChar w:fldCharType="end"/>
      </w:r>
      <w:r w:rsidRPr="00150D38">
        <w:rPr>
          <w:rFonts w:ascii="Calibri" w:hAnsi="Calibri"/>
          <w:sz w:val="22"/>
          <w:szCs w:val="22"/>
        </w:rPr>
        <w:t xml:space="preserve"> Smlouvy, nebo písemně odsouhlasené Objednatelem (dále jen </w:t>
      </w:r>
      <w:bookmarkEnd w:id="59"/>
      <w:r w:rsidRPr="00150D38">
        <w:rPr>
          <w:rFonts w:ascii="Calibri" w:hAnsi="Calibri"/>
          <w:bCs/>
          <w:sz w:val="22"/>
          <w:szCs w:val="22"/>
        </w:rPr>
        <w:t>jednotlivě „</w:t>
      </w:r>
      <w:r w:rsidRPr="00150D38">
        <w:rPr>
          <w:rFonts w:ascii="Calibri" w:hAnsi="Calibri"/>
          <w:b/>
          <w:bCs/>
          <w:i/>
          <w:sz w:val="22"/>
          <w:szCs w:val="22"/>
        </w:rPr>
        <w:t>Subdodavatel</w:t>
      </w:r>
      <w:r w:rsidRPr="00150D38">
        <w:rPr>
          <w:rFonts w:ascii="Calibri" w:hAnsi="Calibri"/>
          <w:bCs/>
          <w:sz w:val="22"/>
          <w:szCs w:val="22"/>
        </w:rPr>
        <w:t>“ nebo společně „</w:t>
      </w:r>
      <w:r w:rsidRPr="00150D38">
        <w:rPr>
          <w:rFonts w:ascii="Calibri" w:hAnsi="Calibri"/>
          <w:b/>
          <w:bCs/>
          <w:i/>
          <w:sz w:val="22"/>
          <w:szCs w:val="22"/>
        </w:rPr>
        <w:t>Subdodavatelé</w:t>
      </w:r>
      <w:r w:rsidRPr="00150D38">
        <w:rPr>
          <w:rFonts w:ascii="Calibri" w:hAnsi="Calibri"/>
          <w:bCs/>
          <w:sz w:val="22"/>
          <w:szCs w:val="22"/>
        </w:rPr>
        <w:t>“).</w:t>
      </w:r>
      <w:bookmarkEnd w:id="60"/>
    </w:p>
    <w:p w14:paraId="04703935" w14:textId="77777777" w:rsidR="00B060E8" w:rsidRPr="00150D38" w:rsidRDefault="00B060E8" w:rsidP="00B060E8">
      <w:pPr>
        <w:ind w:left="567"/>
        <w:jc w:val="both"/>
        <w:rPr>
          <w:rFonts w:ascii="Calibri" w:hAnsi="Calibri"/>
          <w:sz w:val="22"/>
          <w:szCs w:val="22"/>
        </w:rPr>
      </w:pPr>
    </w:p>
    <w:p w14:paraId="604F5B60" w14:textId="77777777" w:rsidR="00A3518A" w:rsidRDefault="00CC5176" w:rsidP="00C30FB9">
      <w:pPr>
        <w:numPr>
          <w:ilvl w:val="0"/>
          <w:numId w:val="13"/>
        </w:numPr>
        <w:jc w:val="both"/>
        <w:rPr>
          <w:rFonts w:ascii="Calibri" w:hAnsi="Calibri"/>
          <w:sz w:val="22"/>
          <w:szCs w:val="22"/>
        </w:rPr>
      </w:pPr>
      <w:r w:rsidRPr="00150D38">
        <w:rPr>
          <w:rFonts w:ascii="Calibri" w:hAnsi="Calibri"/>
          <w:sz w:val="22"/>
          <w:szCs w:val="22"/>
        </w:rPr>
        <w:t>Zhotovitel odpovídá za plnění Subdodavatele tak, jako by plnil sám.</w:t>
      </w:r>
    </w:p>
    <w:p w14:paraId="5F7169C2" w14:textId="77777777" w:rsidR="00C30FB9" w:rsidRPr="00C30FB9" w:rsidRDefault="00C30FB9" w:rsidP="00C30FB9">
      <w:pPr>
        <w:ind w:left="567"/>
        <w:jc w:val="both"/>
        <w:rPr>
          <w:rFonts w:ascii="Calibri" w:hAnsi="Calibri"/>
          <w:sz w:val="22"/>
          <w:szCs w:val="22"/>
        </w:rPr>
      </w:pPr>
    </w:p>
    <w:p w14:paraId="1CF3294C" w14:textId="77777777" w:rsidR="00A3518A" w:rsidRDefault="00CC5176" w:rsidP="00C30FB9">
      <w:pPr>
        <w:numPr>
          <w:ilvl w:val="0"/>
          <w:numId w:val="13"/>
        </w:numPr>
        <w:jc w:val="both"/>
        <w:rPr>
          <w:rFonts w:ascii="Calibri" w:hAnsi="Calibri"/>
          <w:sz w:val="22"/>
          <w:szCs w:val="22"/>
        </w:rPr>
      </w:pPr>
      <w:r w:rsidRPr="00150D38">
        <w:rPr>
          <w:rFonts w:ascii="Calibri" w:hAnsi="Calibri"/>
          <w:sz w:val="22"/>
          <w:szCs w:val="22"/>
        </w:rPr>
        <w:t>Zhotovitel prohlašuje a zavazuje se, že jako ručitel uspokojí za jakéhokoliv Subdodavatele jeho povinnost nahradit újmu způsobenou Subdodavatelem Objednateli při plnění nebo v souvislosti s plněním povinností ze Smlouvy, jestliže Subdodavatel povinnost k náhradě újmy nesplní. Objednatel Zhotovitele jako ručitele dle předchozí věty přijímá.</w:t>
      </w:r>
    </w:p>
    <w:p w14:paraId="3783F8B7" w14:textId="77777777" w:rsidR="00C30FB9" w:rsidRPr="00C30FB9" w:rsidRDefault="00C30FB9" w:rsidP="00C30FB9">
      <w:pPr>
        <w:ind w:left="567"/>
        <w:jc w:val="both"/>
        <w:rPr>
          <w:rFonts w:ascii="Calibri" w:hAnsi="Calibri"/>
          <w:sz w:val="22"/>
          <w:szCs w:val="22"/>
        </w:rPr>
      </w:pPr>
    </w:p>
    <w:p w14:paraId="5CE94F7B" w14:textId="77777777" w:rsidR="00077D78" w:rsidRDefault="00CC5176" w:rsidP="00C30FB9">
      <w:pPr>
        <w:numPr>
          <w:ilvl w:val="0"/>
          <w:numId w:val="13"/>
        </w:numPr>
        <w:jc w:val="both"/>
        <w:rPr>
          <w:rFonts w:ascii="Calibri" w:hAnsi="Calibri"/>
          <w:sz w:val="22"/>
          <w:szCs w:val="22"/>
        </w:rPr>
      </w:pPr>
      <w:r w:rsidRPr="00150D38">
        <w:rPr>
          <w:rFonts w:ascii="Calibri" w:hAnsi="Calibri"/>
          <w:sz w:val="22"/>
          <w:szCs w:val="22"/>
        </w:rPr>
        <w:t>Zhotovitel se zavazuje, že Subdodavatelé, kterými prokazoval splnění kvalifikace v Řízení veřejné zakázky, se budou podílet na plnění povinností Zhotovitele v rozsahu dle nabídky Zhotovitele podané do Řízení veřejné zakázky.</w:t>
      </w:r>
    </w:p>
    <w:p w14:paraId="7D9B1B10" w14:textId="77777777" w:rsidR="00C30FB9" w:rsidRPr="00C30FB9" w:rsidRDefault="00C30FB9" w:rsidP="00C30FB9">
      <w:pPr>
        <w:ind w:left="567"/>
        <w:jc w:val="both"/>
        <w:rPr>
          <w:rFonts w:ascii="Calibri" w:hAnsi="Calibri"/>
          <w:sz w:val="22"/>
          <w:szCs w:val="22"/>
        </w:rPr>
      </w:pPr>
    </w:p>
    <w:p w14:paraId="426A3EE8" w14:textId="77777777" w:rsidR="00F47BC4" w:rsidRPr="00150D38" w:rsidRDefault="00F47BC4" w:rsidP="00F47BC4">
      <w:pPr>
        <w:numPr>
          <w:ilvl w:val="0"/>
          <w:numId w:val="13"/>
        </w:numPr>
        <w:jc w:val="both"/>
        <w:rPr>
          <w:rFonts w:ascii="Calibri" w:hAnsi="Calibri"/>
          <w:sz w:val="22"/>
          <w:szCs w:val="22"/>
        </w:rPr>
      </w:pPr>
      <w:r w:rsidRPr="00150D38">
        <w:rPr>
          <w:rFonts w:ascii="Calibri" w:hAnsi="Calibri"/>
          <w:sz w:val="22"/>
          <w:szCs w:val="22"/>
        </w:rPr>
        <w:t>Objednatel je oprávněn požadovat a Zhotovitel je povinen zabezpečit změnu Subdodavatele, a to zejména v případech, kdy:</w:t>
      </w:r>
    </w:p>
    <w:p w14:paraId="00FC1B22" w14:textId="77777777" w:rsidR="00F47BC4" w:rsidRPr="00150D38" w:rsidRDefault="00F47BC4" w:rsidP="00150D38">
      <w:pPr>
        <w:numPr>
          <w:ilvl w:val="1"/>
          <w:numId w:val="13"/>
        </w:numPr>
        <w:tabs>
          <w:tab w:val="clear" w:pos="851"/>
          <w:tab w:val="num" w:pos="1276"/>
        </w:tabs>
        <w:ind w:left="1276" w:hanging="709"/>
        <w:jc w:val="both"/>
        <w:rPr>
          <w:rFonts w:ascii="Calibri" w:hAnsi="Calibri"/>
          <w:sz w:val="22"/>
          <w:szCs w:val="22"/>
        </w:rPr>
      </w:pPr>
      <w:r w:rsidRPr="00150D38">
        <w:rPr>
          <w:rFonts w:ascii="Calibri" w:hAnsi="Calibri"/>
          <w:sz w:val="22"/>
          <w:szCs w:val="22"/>
        </w:rPr>
        <w:lastRenderedPageBreak/>
        <w:t>bude Subdodavatel vůči Objednateli v prodlení se splněním povinnosti z jiného závazku nebo</w:t>
      </w:r>
    </w:p>
    <w:p w14:paraId="62A99A73" w14:textId="77777777" w:rsidR="00F47BC4" w:rsidRPr="00150D38" w:rsidRDefault="00F47BC4" w:rsidP="00150D38">
      <w:pPr>
        <w:numPr>
          <w:ilvl w:val="1"/>
          <w:numId w:val="13"/>
        </w:numPr>
        <w:tabs>
          <w:tab w:val="clear" w:pos="851"/>
          <w:tab w:val="num" w:pos="1276"/>
        </w:tabs>
        <w:ind w:left="1276" w:hanging="709"/>
        <w:jc w:val="both"/>
        <w:rPr>
          <w:rFonts w:ascii="Calibri" w:hAnsi="Calibri"/>
          <w:sz w:val="22"/>
          <w:szCs w:val="22"/>
        </w:rPr>
      </w:pPr>
      <w:r w:rsidRPr="00150D38">
        <w:rPr>
          <w:rFonts w:ascii="Calibri" w:hAnsi="Calibri"/>
          <w:sz w:val="22"/>
          <w:szCs w:val="22"/>
        </w:rPr>
        <w:t>bude Subdodavatel pravomocně odsouzen za trestný čin nebo</w:t>
      </w:r>
    </w:p>
    <w:p w14:paraId="1F972956" w14:textId="77777777" w:rsidR="00F47BC4" w:rsidRPr="00150D38" w:rsidRDefault="00F47BC4" w:rsidP="00150D38">
      <w:pPr>
        <w:numPr>
          <w:ilvl w:val="1"/>
          <w:numId w:val="13"/>
        </w:numPr>
        <w:tabs>
          <w:tab w:val="clear" w:pos="851"/>
          <w:tab w:val="num" w:pos="1276"/>
        </w:tabs>
        <w:ind w:left="1276" w:hanging="709"/>
        <w:jc w:val="both"/>
        <w:rPr>
          <w:rFonts w:ascii="Calibri" w:hAnsi="Calibri"/>
          <w:sz w:val="22"/>
          <w:szCs w:val="22"/>
        </w:rPr>
      </w:pPr>
      <w:r w:rsidRPr="00150D38">
        <w:rPr>
          <w:rFonts w:ascii="Calibri" w:hAnsi="Calibri"/>
          <w:sz w:val="22"/>
          <w:szCs w:val="22"/>
        </w:rPr>
        <w:t>se Subdodavatel ocitne ve stavu úpadku nebo hrozícího úpadku nebo</w:t>
      </w:r>
    </w:p>
    <w:p w14:paraId="05199B57" w14:textId="77777777" w:rsidR="00F47BC4" w:rsidRPr="00150D38" w:rsidRDefault="00F47BC4" w:rsidP="00150D38">
      <w:pPr>
        <w:numPr>
          <w:ilvl w:val="1"/>
          <w:numId w:val="13"/>
        </w:numPr>
        <w:tabs>
          <w:tab w:val="clear" w:pos="851"/>
          <w:tab w:val="num" w:pos="1276"/>
        </w:tabs>
        <w:ind w:left="1276" w:hanging="709"/>
        <w:jc w:val="both"/>
        <w:rPr>
          <w:rFonts w:ascii="Calibri" w:hAnsi="Calibri"/>
          <w:sz w:val="22"/>
          <w:szCs w:val="22"/>
        </w:rPr>
      </w:pPr>
      <w:r w:rsidRPr="00150D38">
        <w:rPr>
          <w:rFonts w:ascii="Calibri" w:hAnsi="Calibri"/>
          <w:sz w:val="22"/>
          <w:szCs w:val="22"/>
        </w:rPr>
        <w:t>bude Subdodavateli uložen zákaz plnění veřejných zakázek nebo</w:t>
      </w:r>
    </w:p>
    <w:p w14:paraId="42691CF1" w14:textId="77777777" w:rsidR="00F47BC4" w:rsidRPr="00150D38" w:rsidRDefault="00F47BC4" w:rsidP="00150D38">
      <w:pPr>
        <w:numPr>
          <w:ilvl w:val="1"/>
          <w:numId w:val="13"/>
        </w:numPr>
        <w:tabs>
          <w:tab w:val="clear" w:pos="851"/>
          <w:tab w:val="num" w:pos="1276"/>
        </w:tabs>
        <w:ind w:left="1276" w:hanging="709"/>
        <w:jc w:val="both"/>
        <w:rPr>
          <w:rFonts w:ascii="Calibri" w:hAnsi="Calibri"/>
          <w:sz w:val="22"/>
          <w:szCs w:val="22"/>
        </w:rPr>
      </w:pPr>
      <w:r w:rsidRPr="00150D38">
        <w:rPr>
          <w:rFonts w:ascii="Calibri" w:hAnsi="Calibri"/>
          <w:sz w:val="22"/>
          <w:szCs w:val="22"/>
        </w:rPr>
        <w:t xml:space="preserve">bude dán jiný závažný důvod pro změnu Subdodavatele. </w:t>
      </w:r>
    </w:p>
    <w:p w14:paraId="55881634" w14:textId="65EDD3B7" w:rsidR="00C30FB9" w:rsidRDefault="00F47BC4" w:rsidP="00C30FB9">
      <w:pPr>
        <w:ind w:left="567"/>
        <w:jc w:val="both"/>
        <w:rPr>
          <w:rFonts w:ascii="Calibri" w:hAnsi="Calibri"/>
          <w:sz w:val="22"/>
          <w:szCs w:val="22"/>
        </w:rPr>
      </w:pPr>
      <w:r w:rsidRPr="00150D38">
        <w:rPr>
          <w:rFonts w:ascii="Calibri" w:hAnsi="Calibri"/>
          <w:sz w:val="22"/>
          <w:szCs w:val="22"/>
        </w:rPr>
        <w:t xml:space="preserve">Zhotovitel je povinen navrhnout nového Subdodavatele do 10 dnů od doručení žádosti Objednatele. Pokud Zhotovitel v Řízení veřejné zakázky prokazoval původním Subdodavatelem kvalifikační předpoklady, nový Subdodavatel musí splňovat kvalifikačními předpoklady stanovené v Řízení veřejné zakázky prokazované původním nahrazovaným Subdodavatelem a musí doložit příslušné doklady prokazující splnění těchto kvalifikačních předpokladů. Nový Subdodavatel musí být odsouhlasen Objednatelem postupem obdobným postupu dle odstavce </w:t>
      </w:r>
      <w:r w:rsidR="00EB1AE8">
        <w:rPr>
          <w:rFonts w:ascii="Calibri" w:hAnsi="Calibri"/>
          <w:sz w:val="22"/>
          <w:szCs w:val="22"/>
        </w:rPr>
        <w:t>125</w:t>
      </w:r>
      <w:r w:rsidR="00C30FB9">
        <w:rPr>
          <w:rFonts w:ascii="Calibri" w:hAnsi="Calibri"/>
          <w:sz w:val="22"/>
          <w:szCs w:val="22"/>
        </w:rPr>
        <w:t xml:space="preserve"> Smlouvy.</w:t>
      </w:r>
    </w:p>
    <w:p w14:paraId="60C89BC2" w14:textId="77777777" w:rsidR="00C30FB9" w:rsidRPr="00150D38" w:rsidRDefault="00C30FB9" w:rsidP="00C30FB9">
      <w:pPr>
        <w:ind w:left="567"/>
        <w:jc w:val="both"/>
        <w:rPr>
          <w:rFonts w:ascii="Calibri" w:hAnsi="Calibri"/>
          <w:sz w:val="22"/>
          <w:szCs w:val="22"/>
        </w:rPr>
      </w:pPr>
    </w:p>
    <w:p w14:paraId="0B0C5DA3" w14:textId="77777777" w:rsidR="00077D78" w:rsidRPr="00150D38" w:rsidRDefault="005F05A2" w:rsidP="00F47BC4">
      <w:pPr>
        <w:numPr>
          <w:ilvl w:val="0"/>
          <w:numId w:val="13"/>
        </w:numPr>
        <w:jc w:val="both"/>
        <w:rPr>
          <w:rFonts w:ascii="Calibri" w:hAnsi="Calibri"/>
          <w:sz w:val="22"/>
          <w:szCs w:val="22"/>
        </w:rPr>
      </w:pPr>
      <w:bookmarkStart w:id="61" w:name="_Ref433120701"/>
      <w:r w:rsidRPr="00150D38">
        <w:rPr>
          <w:rFonts w:ascii="Calibri" w:hAnsi="Calibri"/>
          <w:sz w:val="22"/>
          <w:szCs w:val="22"/>
        </w:rPr>
        <w:t xml:space="preserve">Zhotovitel je oprávněn změnit Subdodavatele </w:t>
      </w:r>
      <w:r w:rsidR="00F47BC4" w:rsidRPr="00150D38">
        <w:rPr>
          <w:rFonts w:ascii="Calibri" w:hAnsi="Calibri"/>
          <w:sz w:val="22"/>
          <w:szCs w:val="22"/>
        </w:rPr>
        <w:t xml:space="preserve">z důvodů na straně Zhotovitele </w:t>
      </w:r>
      <w:r w:rsidRPr="00150D38">
        <w:rPr>
          <w:rFonts w:ascii="Calibri" w:hAnsi="Calibri"/>
          <w:sz w:val="22"/>
          <w:szCs w:val="22"/>
        </w:rPr>
        <w:t>pouze s předchozím písemným souhlasem Objednatele. Objednatel vydá písemný souhlas se změnou do 10 dnů od doručení žádosti Zhotovitele. Objednatel souhlas se změnou nevydá, pokud:</w:t>
      </w:r>
      <w:bookmarkEnd w:id="61"/>
      <w:r w:rsidR="00B060E8" w:rsidRPr="00150D38">
        <w:rPr>
          <w:rFonts w:ascii="Calibri" w:hAnsi="Calibri"/>
          <w:sz w:val="22"/>
          <w:szCs w:val="22"/>
        </w:rPr>
        <w:t xml:space="preserve"> </w:t>
      </w:r>
    </w:p>
    <w:p w14:paraId="7470E8DD" w14:textId="77777777" w:rsidR="00B060E8" w:rsidRPr="00150D38" w:rsidRDefault="005F05A2" w:rsidP="00F40B41">
      <w:pPr>
        <w:numPr>
          <w:ilvl w:val="1"/>
          <w:numId w:val="13"/>
        </w:numPr>
        <w:tabs>
          <w:tab w:val="clear" w:pos="851"/>
          <w:tab w:val="num" w:pos="1276"/>
        </w:tabs>
        <w:ind w:left="1276" w:hanging="709"/>
        <w:jc w:val="both"/>
        <w:rPr>
          <w:rFonts w:ascii="Calibri" w:hAnsi="Calibri"/>
          <w:sz w:val="22"/>
          <w:szCs w:val="22"/>
        </w:rPr>
      </w:pPr>
      <w:r w:rsidRPr="00150D38">
        <w:rPr>
          <w:rFonts w:ascii="Calibri" w:hAnsi="Calibri"/>
          <w:sz w:val="22"/>
          <w:szCs w:val="22"/>
        </w:rPr>
        <w:t>prostřednictvím původního Subdodavatele Zhotovitel v Řízení veřejné zakázky prokazoval kvalifikaci a nový Subdodavatel nebude mít stejnou či vyšší kvalifikaci jako původní nahrazovaný Subdodavatel nebo</w:t>
      </w:r>
    </w:p>
    <w:p w14:paraId="2AA25E66" w14:textId="77777777" w:rsidR="00B060E8" w:rsidRPr="00150D38" w:rsidRDefault="005F05A2" w:rsidP="00F40B41">
      <w:pPr>
        <w:numPr>
          <w:ilvl w:val="1"/>
          <w:numId w:val="13"/>
        </w:numPr>
        <w:tabs>
          <w:tab w:val="clear" w:pos="851"/>
          <w:tab w:val="num" w:pos="1276"/>
        </w:tabs>
        <w:ind w:left="1276" w:hanging="709"/>
        <w:jc w:val="both"/>
        <w:rPr>
          <w:rFonts w:ascii="Calibri" w:hAnsi="Calibri"/>
          <w:sz w:val="22"/>
          <w:szCs w:val="22"/>
        </w:rPr>
      </w:pPr>
      <w:r w:rsidRPr="00150D38">
        <w:rPr>
          <w:rFonts w:ascii="Calibri" w:hAnsi="Calibri"/>
          <w:sz w:val="22"/>
          <w:szCs w:val="22"/>
        </w:rPr>
        <w:t>po Objednateli nelze spravedlivě požadovat, aby s takovou změnou souhlasil.</w:t>
      </w:r>
    </w:p>
    <w:p w14:paraId="320C2920" w14:textId="77777777" w:rsidR="002248D0" w:rsidRPr="00150D38" w:rsidRDefault="002248D0" w:rsidP="00150D38">
      <w:pPr>
        <w:pStyle w:val="Nadpis1"/>
        <w:keepNext w:val="0"/>
        <w:keepLines w:val="0"/>
        <w:numPr>
          <w:ilvl w:val="0"/>
          <w:numId w:val="0"/>
        </w:numPr>
        <w:jc w:val="left"/>
        <w:rPr>
          <w:szCs w:val="22"/>
        </w:rPr>
      </w:pPr>
      <w:bookmarkStart w:id="62" w:name="_Toc380671114"/>
      <w:bookmarkEnd w:id="58"/>
    </w:p>
    <w:p w14:paraId="179281B3" w14:textId="77777777" w:rsidR="002248D0" w:rsidRPr="00150D38" w:rsidRDefault="002248D0" w:rsidP="00150D38">
      <w:pPr>
        <w:pStyle w:val="Nadpis1"/>
        <w:keepNext w:val="0"/>
        <w:keepLines w:val="0"/>
        <w:numPr>
          <w:ilvl w:val="0"/>
          <w:numId w:val="0"/>
        </w:numPr>
        <w:jc w:val="left"/>
        <w:rPr>
          <w:szCs w:val="22"/>
        </w:rPr>
      </w:pPr>
    </w:p>
    <w:p w14:paraId="6A867808" w14:textId="77777777" w:rsidR="007F22C9" w:rsidRPr="00150D38" w:rsidRDefault="007F22C9" w:rsidP="00150D38">
      <w:pPr>
        <w:pStyle w:val="Nadpis1"/>
        <w:rPr>
          <w:szCs w:val="22"/>
        </w:rPr>
      </w:pPr>
      <w:bookmarkStart w:id="63" w:name="_Toc383117528"/>
      <w:r w:rsidRPr="00150D38">
        <w:rPr>
          <w:szCs w:val="22"/>
        </w:rPr>
        <w:t>ZÁVĚREČNÁ UJEDNÁNÍ</w:t>
      </w:r>
      <w:bookmarkEnd w:id="62"/>
      <w:bookmarkEnd w:id="63"/>
    </w:p>
    <w:p w14:paraId="43B7BA1A" w14:textId="77777777" w:rsidR="002248D0" w:rsidRPr="00150D38" w:rsidRDefault="002248D0" w:rsidP="00150D38">
      <w:pPr>
        <w:keepNext/>
        <w:keepLines/>
        <w:rPr>
          <w:rFonts w:ascii="Calibri" w:hAnsi="Calibri"/>
          <w:sz w:val="22"/>
          <w:szCs w:val="22"/>
          <w:lang w:eastAsia="ar-SA"/>
        </w:rPr>
      </w:pPr>
    </w:p>
    <w:p w14:paraId="7A6B4033" w14:textId="77777777" w:rsidR="00E6223B" w:rsidRPr="00150D38" w:rsidRDefault="005F05A2" w:rsidP="00150D38">
      <w:pPr>
        <w:keepNext/>
        <w:keepLines/>
        <w:numPr>
          <w:ilvl w:val="0"/>
          <w:numId w:val="13"/>
        </w:numPr>
        <w:jc w:val="both"/>
        <w:rPr>
          <w:rFonts w:ascii="Calibri" w:hAnsi="Calibri"/>
          <w:sz w:val="22"/>
          <w:szCs w:val="22"/>
        </w:rPr>
      </w:pPr>
      <w:r w:rsidRPr="00150D38">
        <w:rPr>
          <w:rFonts w:ascii="Calibri" w:hAnsi="Calibri"/>
          <w:sz w:val="22"/>
          <w:szCs w:val="22"/>
        </w:rPr>
        <w:t>Veškerá práva a povinnosti Smluvních stran vyplývající ze Smlouvy se řídí českým právním řádem. Smluvní strany se dohodly, že ustanovení právních předpisů, která nemají donucující účinky, mají přednost před obchodními zvyklostmi, pokud Smlouva nestanoví jinak.</w:t>
      </w:r>
    </w:p>
    <w:p w14:paraId="7F8ACCAD" w14:textId="77777777" w:rsidR="004E5ABA" w:rsidRPr="00150D38" w:rsidRDefault="004E5ABA" w:rsidP="004E5ABA">
      <w:pPr>
        <w:ind w:left="567"/>
        <w:jc w:val="both"/>
        <w:rPr>
          <w:rFonts w:ascii="Calibri" w:hAnsi="Calibri"/>
          <w:sz w:val="22"/>
          <w:szCs w:val="22"/>
        </w:rPr>
      </w:pPr>
    </w:p>
    <w:p w14:paraId="0ADAF546" w14:textId="77777777" w:rsidR="004E5ABA" w:rsidRDefault="005F05A2" w:rsidP="00C30FB9">
      <w:pPr>
        <w:numPr>
          <w:ilvl w:val="0"/>
          <w:numId w:val="13"/>
        </w:numPr>
        <w:jc w:val="both"/>
        <w:rPr>
          <w:rFonts w:ascii="Calibri" w:hAnsi="Calibri"/>
          <w:sz w:val="22"/>
          <w:szCs w:val="22"/>
        </w:rPr>
      </w:pPr>
      <w:r w:rsidRPr="00150D38">
        <w:rPr>
          <w:rFonts w:ascii="Calibri" w:hAnsi="Calibri"/>
          <w:sz w:val="22"/>
          <w:szCs w:val="22"/>
        </w:rPr>
        <w:t>Všechny spory vznikající ze Smlouvy a v souvislosti s ní budou dle vůle Smluvních stran rozhodovány soudy České republiky, jakožto soudy výlučně příslušnými.</w:t>
      </w:r>
    </w:p>
    <w:p w14:paraId="0D002B9D" w14:textId="77777777" w:rsidR="00C30FB9" w:rsidRPr="00C30FB9" w:rsidRDefault="00C30FB9" w:rsidP="00C30FB9">
      <w:pPr>
        <w:ind w:left="567"/>
        <w:jc w:val="both"/>
        <w:rPr>
          <w:rFonts w:ascii="Calibri" w:hAnsi="Calibri"/>
          <w:sz w:val="22"/>
          <w:szCs w:val="22"/>
        </w:rPr>
      </w:pPr>
    </w:p>
    <w:p w14:paraId="5A95EDD1" w14:textId="77777777" w:rsidR="004E5ABA" w:rsidRDefault="005F05A2" w:rsidP="00C30FB9">
      <w:pPr>
        <w:numPr>
          <w:ilvl w:val="0"/>
          <w:numId w:val="13"/>
        </w:numPr>
        <w:jc w:val="both"/>
        <w:rPr>
          <w:rFonts w:ascii="Calibri" w:hAnsi="Calibri"/>
          <w:sz w:val="22"/>
          <w:szCs w:val="22"/>
        </w:rPr>
      </w:pPr>
      <w:r w:rsidRPr="00150D38">
        <w:rPr>
          <w:rFonts w:ascii="Calibri" w:hAnsi="Calibri"/>
          <w:sz w:val="22"/>
          <w:szCs w:val="22"/>
        </w:rPr>
        <w:t xml:space="preserve">Smlouvu lze měnit pouze písemnými dodatky. Jakékoli změny Smlouvy učiněné </w:t>
      </w:r>
      <w:proofErr w:type="gramStart"/>
      <w:r w:rsidRPr="00150D38">
        <w:rPr>
          <w:rFonts w:ascii="Calibri" w:hAnsi="Calibri"/>
          <w:sz w:val="22"/>
          <w:szCs w:val="22"/>
        </w:rPr>
        <w:t>jinou</w:t>
      </w:r>
      <w:proofErr w:type="gramEnd"/>
      <w:r w:rsidRPr="00150D38">
        <w:rPr>
          <w:rFonts w:ascii="Calibri" w:hAnsi="Calibri"/>
          <w:sz w:val="22"/>
          <w:szCs w:val="22"/>
        </w:rPr>
        <w:t xml:space="preserve"> než písemnou formou jsou vyloučeny.</w:t>
      </w:r>
      <w:r w:rsidR="00390ED2">
        <w:rPr>
          <w:rFonts w:ascii="Calibri" w:hAnsi="Calibri"/>
          <w:sz w:val="22"/>
          <w:szCs w:val="22"/>
        </w:rPr>
        <w:t xml:space="preserve"> Tento odstavec Smlouvy může být změněn pouze písemně.</w:t>
      </w:r>
    </w:p>
    <w:p w14:paraId="44D14537" w14:textId="77777777" w:rsidR="00C30FB9" w:rsidRPr="00C30FB9" w:rsidRDefault="00C30FB9" w:rsidP="00C30FB9">
      <w:pPr>
        <w:ind w:left="567"/>
        <w:jc w:val="both"/>
        <w:rPr>
          <w:rFonts w:ascii="Calibri" w:hAnsi="Calibri"/>
          <w:sz w:val="22"/>
          <w:szCs w:val="22"/>
        </w:rPr>
      </w:pPr>
    </w:p>
    <w:p w14:paraId="2B59241A" w14:textId="77777777" w:rsidR="004E5ABA" w:rsidRDefault="005F05A2" w:rsidP="00C30FB9">
      <w:pPr>
        <w:numPr>
          <w:ilvl w:val="0"/>
          <w:numId w:val="13"/>
        </w:numPr>
        <w:jc w:val="both"/>
        <w:rPr>
          <w:rFonts w:ascii="Calibri" w:hAnsi="Calibri"/>
          <w:sz w:val="22"/>
          <w:szCs w:val="22"/>
        </w:rPr>
      </w:pPr>
      <w:r w:rsidRPr="00150D38">
        <w:rPr>
          <w:rFonts w:ascii="Calibri" w:hAnsi="Calibri"/>
          <w:sz w:val="22"/>
          <w:szCs w:val="22"/>
        </w:rPr>
        <w:t>Smlouva je sepsána ve dvou vyhotoveních, po jednom pro každou Smluvní stranu.</w:t>
      </w:r>
    </w:p>
    <w:p w14:paraId="15CABA1D" w14:textId="77777777" w:rsidR="00C30FB9" w:rsidRPr="00C30FB9" w:rsidRDefault="00C30FB9" w:rsidP="00C30FB9">
      <w:pPr>
        <w:ind w:left="567"/>
        <w:jc w:val="both"/>
        <w:rPr>
          <w:rFonts w:ascii="Calibri" w:hAnsi="Calibri"/>
          <w:sz w:val="22"/>
          <w:szCs w:val="22"/>
        </w:rPr>
      </w:pPr>
    </w:p>
    <w:p w14:paraId="1D5294A6" w14:textId="1F7AC6EF" w:rsidR="007F22C9" w:rsidRPr="00150D38" w:rsidRDefault="00DF00D0" w:rsidP="001E2737">
      <w:pPr>
        <w:numPr>
          <w:ilvl w:val="0"/>
          <w:numId w:val="13"/>
        </w:numPr>
        <w:jc w:val="both"/>
        <w:rPr>
          <w:rFonts w:ascii="Calibri" w:hAnsi="Calibri"/>
          <w:sz w:val="22"/>
          <w:szCs w:val="22"/>
        </w:rPr>
      </w:pPr>
      <w:r>
        <w:rPr>
          <w:rFonts w:ascii="Calibri" w:hAnsi="Calibri"/>
          <w:sz w:val="22"/>
          <w:szCs w:val="22"/>
        </w:rPr>
        <w:t>Smlouva nabývá platnosti dnem jejího podpisu oběma smluvními stranami a účinnosti nejdříve dnem uveřejnění v registru smluv. Smluvní strany jsou si vědomy povinnosti stanovené zákonem č.340/2015 S</w:t>
      </w:r>
      <w:r w:rsidR="00585763">
        <w:rPr>
          <w:rFonts w:ascii="Calibri" w:hAnsi="Calibri"/>
          <w:sz w:val="22"/>
          <w:szCs w:val="22"/>
        </w:rPr>
        <w:t>b.</w:t>
      </w:r>
      <w:r>
        <w:rPr>
          <w:rFonts w:ascii="Calibri" w:hAnsi="Calibri"/>
          <w:sz w:val="22"/>
          <w:szCs w:val="22"/>
        </w:rPr>
        <w:t>, o zvláštních podmínkách účinnosti některých smluv, uveřejňování těchto smluv a o registru smluv, ve znění pozdějších předpisů, a v případě, že bude v souladu s tímto zákonem</w:t>
      </w:r>
      <w:r w:rsidR="00585763">
        <w:rPr>
          <w:rFonts w:ascii="Calibri" w:hAnsi="Calibri"/>
          <w:sz w:val="22"/>
          <w:szCs w:val="22"/>
        </w:rPr>
        <w:t xml:space="preserve"> nutné uveřejnit tuto smlouvu</w:t>
      </w:r>
      <w:r>
        <w:rPr>
          <w:rFonts w:ascii="Calibri" w:hAnsi="Calibri"/>
          <w:sz w:val="22"/>
          <w:szCs w:val="22"/>
        </w:rPr>
        <w:t>, smluvní strany souhlasí s jejím uveřejněním v úplném znění, stejně jako s uveřejněním úplného znění případných dohod (dodatků), kterými se tato smlouva doplňuje, mění, nahrazuje nebo ruší,</w:t>
      </w:r>
      <w:r w:rsidR="00585763">
        <w:rPr>
          <w:rFonts w:ascii="Calibri" w:hAnsi="Calibri"/>
          <w:sz w:val="22"/>
          <w:szCs w:val="22"/>
        </w:rPr>
        <w:t xml:space="preserve"> a to prostřednictvím registru smluv. Smluvní strany se dohodly, že uveřejnění smlouvy v souladu s výše cit</w:t>
      </w:r>
      <w:r w:rsidR="00E61834">
        <w:rPr>
          <w:rFonts w:ascii="Calibri" w:hAnsi="Calibri"/>
          <w:sz w:val="22"/>
          <w:szCs w:val="22"/>
        </w:rPr>
        <w:t>ovaným zákonem zajistí objednatel</w:t>
      </w:r>
      <w:r w:rsidR="00585763">
        <w:rPr>
          <w:rFonts w:ascii="Calibri" w:hAnsi="Calibri"/>
          <w:sz w:val="22"/>
          <w:szCs w:val="22"/>
        </w:rPr>
        <w:t>.</w:t>
      </w:r>
    </w:p>
    <w:p w14:paraId="041D5AEE" w14:textId="77777777" w:rsidR="007F22C9" w:rsidRPr="00150D38" w:rsidRDefault="007F22C9" w:rsidP="001E2737">
      <w:pPr>
        <w:jc w:val="both"/>
        <w:rPr>
          <w:rFonts w:ascii="Calibri" w:hAnsi="Calibri"/>
          <w:sz w:val="22"/>
          <w:szCs w:val="22"/>
        </w:rPr>
      </w:pPr>
    </w:p>
    <w:p w14:paraId="75361FE5" w14:textId="77777777" w:rsidR="00EA0D8D" w:rsidRPr="00150D38" w:rsidRDefault="00EA0D8D" w:rsidP="001E2737">
      <w:pPr>
        <w:jc w:val="both"/>
        <w:rPr>
          <w:rFonts w:ascii="Calibri" w:hAnsi="Calibri"/>
          <w:sz w:val="22"/>
          <w:szCs w:val="22"/>
        </w:rPr>
      </w:pPr>
    </w:p>
    <w:p w14:paraId="38728050" w14:textId="77777777" w:rsidR="007F22C9" w:rsidRPr="00150D38" w:rsidRDefault="007F22C9" w:rsidP="00983A4F">
      <w:pPr>
        <w:keepNext/>
        <w:jc w:val="both"/>
        <w:rPr>
          <w:rFonts w:ascii="Calibri" w:hAnsi="Calibri"/>
          <w:b/>
          <w:sz w:val="22"/>
          <w:szCs w:val="22"/>
        </w:rPr>
      </w:pPr>
      <w:r w:rsidRPr="00150D38">
        <w:rPr>
          <w:rFonts w:ascii="Calibri" w:hAnsi="Calibri"/>
          <w:b/>
          <w:sz w:val="22"/>
          <w:szCs w:val="22"/>
        </w:rPr>
        <w:lastRenderedPageBreak/>
        <w:t>Přílohy</w:t>
      </w:r>
    </w:p>
    <w:p w14:paraId="1BB15B1A" w14:textId="77777777" w:rsidR="0057625E" w:rsidRPr="00150D38" w:rsidRDefault="0057625E" w:rsidP="00983A4F">
      <w:pPr>
        <w:keepNext/>
        <w:jc w:val="both"/>
        <w:rPr>
          <w:rFonts w:ascii="Calibri" w:hAnsi="Calibri"/>
          <w:b/>
          <w:sz w:val="22"/>
          <w:szCs w:val="22"/>
        </w:rPr>
      </w:pPr>
    </w:p>
    <w:p w14:paraId="7E00A658" w14:textId="77777777" w:rsidR="007F22C9" w:rsidRPr="00150D38" w:rsidRDefault="007F22C9" w:rsidP="00983A4F">
      <w:pPr>
        <w:pStyle w:val="Odstavecseseznamem"/>
        <w:keepNext/>
        <w:numPr>
          <w:ilvl w:val="0"/>
          <w:numId w:val="32"/>
        </w:numPr>
        <w:ind w:left="567" w:hanging="567"/>
        <w:jc w:val="both"/>
        <w:rPr>
          <w:rFonts w:ascii="Calibri" w:hAnsi="Calibri"/>
          <w:sz w:val="22"/>
          <w:szCs w:val="22"/>
        </w:rPr>
      </w:pPr>
      <w:bookmarkStart w:id="64" w:name="_Ref383095347"/>
      <w:bookmarkStart w:id="65" w:name="_Ref434937885"/>
      <w:r w:rsidRPr="00150D38">
        <w:rPr>
          <w:rFonts w:ascii="Calibri" w:hAnsi="Calibri"/>
          <w:sz w:val="22"/>
          <w:szCs w:val="22"/>
        </w:rPr>
        <w:t xml:space="preserve">příloha č. </w:t>
      </w:r>
      <w:r w:rsidR="006169CC">
        <w:fldChar w:fldCharType="begin"/>
      </w:r>
      <w:r w:rsidR="006169CC">
        <w:instrText xml:space="preserve"> REF _Ref383095347 \r \h  \* MERGEFORMAT </w:instrText>
      </w:r>
      <w:r w:rsidR="006169CC">
        <w:fldChar w:fldCharType="separate"/>
      </w:r>
      <w:r w:rsidR="00761404">
        <w:t>1</w:t>
      </w:r>
      <w:r w:rsidR="006169CC">
        <w:fldChar w:fldCharType="end"/>
      </w:r>
      <w:r w:rsidRPr="00150D38">
        <w:rPr>
          <w:rFonts w:ascii="Calibri" w:hAnsi="Calibri"/>
          <w:sz w:val="22"/>
          <w:szCs w:val="22"/>
        </w:rPr>
        <w:t>:</w:t>
      </w:r>
      <w:r w:rsidRPr="00150D38">
        <w:rPr>
          <w:rFonts w:ascii="Calibri" w:hAnsi="Calibri"/>
          <w:sz w:val="22"/>
          <w:szCs w:val="22"/>
        </w:rPr>
        <w:tab/>
      </w:r>
      <w:bookmarkEnd w:id="64"/>
      <w:bookmarkEnd w:id="65"/>
      <w:r w:rsidR="00150D38" w:rsidRPr="00150D38">
        <w:rPr>
          <w:rFonts w:ascii="Calibri" w:hAnsi="Calibri"/>
          <w:sz w:val="22"/>
          <w:szCs w:val="22"/>
        </w:rPr>
        <w:t>Studie</w:t>
      </w:r>
    </w:p>
    <w:p w14:paraId="79FA7D1E" w14:textId="77777777" w:rsidR="00A44C81" w:rsidRPr="00150D38" w:rsidRDefault="00245103" w:rsidP="00527F3B">
      <w:pPr>
        <w:pStyle w:val="Odstavecseseznamem"/>
        <w:keepNext/>
        <w:numPr>
          <w:ilvl w:val="0"/>
          <w:numId w:val="32"/>
        </w:numPr>
        <w:ind w:left="567" w:hanging="567"/>
        <w:jc w:val="both"/>
        <w:rPr>
          <w:rFonts w:ascii="Calibri" w:hAnsi="Calibri"/>
          <w:sz w:val="22"/>
          <w:szCs w:val="22"/>
        </w:rPr>
      </w:pPr>
      <w:bookmarkStart w:id="66" w:name="_Ref434937891"/>
      <w:bookmarkStart w:id="67" w:name="_Ref383095354"/>
      <w:r w:rsidRPr="00150D38">
        <w:rPr>
          <w:rFonts w:ascii="Calibri" w:hAnsi="Calibri"/>
          <w:sz w:val="22"/>
          <w:szCs w:val="22"/>
        </w:rPr>
        <w:t xml:space="preserve">příloha č. </w:t>
      </w:r>
      <w:r w:rsidR="006169CC">
        <w:fldChar w:fldCharType="begin"/>
      </w:r>
      <w:r w:rsidR="006169CC">
        <w:instrText xml:space="preserve"> REF _Ref383095354 \r \h  \* MERGEFORMAT </w:instrText>
      </w:r>
      <w:r w:rsidR="006169CC">
        <w:fldChar w:fldCharType="separate"/>
      </w:r>
      <w:r w:rsidR="00761404">
        <w:t>2</w:t>
      </w:r>
      <w:r w:rsidR="006169CC">
        <w:fldChar w:fldCharType="end"/>
      </w:r>
      <w:r w:rsidRPr="00150D38">
        <w:rPr>
          <w:rFonts w:ascii="Calibri" w:hAnsi="Calibri"/>
          <w:sz w:val="22"/>
          <w:szCs w:val="22"/>
        </w:rPr>
        <w:t>:</w:t>
      </w:r>
      <w:r w:rsidRPr="00150D38">
        <w:rPr>
          <w:rFonts w:ascii="Calibri" w:hAnsi="Calibri"/>
          <w:sz w:val="22"/>
          <w:szCs w:val="22"/>
        </w:rPr>
        <w:tab/>
      </w:r>
      <w:bookmarkStart w:id="68" w:name="_Ref434937703"/>
      <w:bookmarkStart w:id="69" w:name="_Ref434937751"/>
      <w:bookmarkEnd w:id="66"/>
      <w:bookmarkEnd w:id="67"/>
      <w:r w:rsidR="00A44C81" w:rsidRPr="00150D38">
        <w:rPr>
          <w:rFonts w:ascii="Calibri" w:hAnsi="Calibri"/>
          <w:sz w:val="22"/>
          <w:szCs w:val="22"/>
          <w:lang w:eastAsia="en-US" w:bidi="en-US"/>
        </w:rPr>
        <w:t xml:space="preserve">Seznam </w:t>
      </w:r>
      <w:bookmarkEnd w:id="68"/>
      <w:r w:rsidR="00A44C81" w:rsidRPr="00150D38">
        <w:rPr>
          <w:rFonts w:ascii="Calibri" w:hAnsi="Calibri"/>
          <w:sz w:val="22"/>
          <w:szCs w:val="22"/>
          <w:lang w:eastAsia="en-US" w:bidi="en-US"/>
        </w:rPr>
        <w:t>Členů realizačního týmu</w:t>
      </w:r>
      <w:bookmarkEnd w:id="69"/>
    </w:p>
    <w:p w14:paraId="199EF18B" w14:textId="77777777" w:rsidR="005F05A2" w:rsidRPr="00150D38" w:rsidRDefault="005F05A2" w:rsidP="00983A4F">
      <w:pPr>
        <w:pStyle w:val="Odstavecseseznamem"/>
        <w:keepNext/>
        <w:numPr>
          <w:ilvl w:val="0"/>
          <w:numId w:val="32"/>
        </w:numPr>
        <w:ind w:left="567" w:hanging="567"/>
        <w:jc w:val="both"/>
        <w:rPr>
          <w:rFonts w:ascii="Calibri" w:hAnsi="Calibri"/>
          <w:sz w:val="22"/>
          <w:szCs w:val="22"/>
        </w:rPr>
      </w:pPr>
      <w:bookmarkStart w:id="70" w:name="_Ref433128944"/>
      <w:r w:rsidRPr="00150D38">
        <w:rPr>
          <w:rFonts w:ascii="Calibri" w:hAnsi="Calibri"/>
          <w:sz w:val="22"/>
          <w:szCs w:val="22"/>
          <w:lang w:eastAsia="en-US" w:bidi="en-US"/>
        </w:rPr>
        <w:t xml:space="preserve">příloha č. </w:t>
      </w:r>
      <w:r w:rsidR="006169CC">
        <w:fldChar w:fldCharType="begin"/>
      </w:r>
      <w:r w:rsidR="006169CC">
        <w:instrText xml:space="preserve"> REF _Ref433128944 \r \h  \* MERGEFORMAT </w:instrText>
      </w:r>
      <w:r w:rsidR="006169CC">
        <w:fldChar w:fldCharType="separate"/>
      </w:r>
      <w:r w:rsidR="00761404">
        <w:t>3</w:t>
      </w:r>
      <w:r w:rsidR="006169CC">
        <w:fldChar w:fldCharType="end"/>
      </w:r>
      <w:r w:rsidR="00A44C81" w:rsidRPr="00150D38">
        <w:rPr>
          <w:rFonts w:ascii="Calibri" w:hAnsi="Calibri"/>
          <w:sz w:val="22"/>
          <w:szCs w:val="22"/>
          <w:lang w:eastAsia="en-US" w:bidi="en-US"/>
        </w:rPr>
        <w:t>:</w:t>
      </w:r>
      <w:r w:rsidRPr="00150D38">
        <w:rPr>
          <w:rFonts w:ascii="Calibri" w:hAnsi="Calibri"/>
          <w:sz w:val="22"/>
          <w:szCs w:val="22"/>
          <w:lang w:eastAsia="en-US" w:bidi="en-US"/>
        </w:rPr>
        <w:tab/>
        <w:t>Seznam Subdodavatelů</w:t>
      </w:r>
      <w:bookmarkEnd w:id="70"/>
    </w:p>
    <w:p w14:paraId="01A52EE7" w14:textId="77777777" w:rsidR="007F22C9" w:rsidRPr="00150D38" w:rsidRDefault="007F22C9" w:rsidP="001E2737">
      <w:pPr>
        <w:jc w:val="both"/>
        <w:rPr>
          <w:rFonts w:ascii="Calibri" w:hAnsi="Calibri"/>
          <w:sz w:val="22"/>
          <w:szCs w:val="22"/>
        </w:rPr>
      </w:pPr>
    </w:p>
    <w:p w14:paraId="3904F962" w14:textId="77777777" w:rsidR="00983A4F" w:rsidRPr="00150D38" w:rsidRDefault="00983A4F" w:rsidP="001E2737">
      <w:pPr>
        <w:jc w:val="both"/>
        <w:rPr>
          <w:rFonts w:ascii="Calibri" w:hAnsi="Calibri"/>
          <w:sz w:val="22"/>
          <w:szCs w:val="22"/>
        </w:rPr>
      </w:pPr>
    </w:p>
    <w:p w14:paraId="0EDFF78D" w14:textId="77777777" w:rsidR="007F22C9" w:rsidRPr="00150D38" w:rsidRDefault="007F22C9" w:rsidP="001E2737">
      <w:pPr>
        <w:jc w:val="both"/>
        <w:rPr>
          <w:rFonts w:ascii="Calibri" w:hAnsi="Calibri"/>
          <w:sz w:val="22"/>
          <w:szCs w:val="22"/>
        </w:rPr>
      </w:pPr>
    </w:p>
    <w:p w14:paraId="41289E16" w14:textId="77777777" w:rsidR="007F22C9" w:rsidRPr="00150D38" w:rsidRDefault="007F22C9" w:rsidP="00704B1E">
      <w:pPr>
        <w:keepNext/>
        <w:jc w:val="both"/>
        <w:rPr>
          <w:rFonts w:ascii="Calibri" w:hAnsi="Calibri"/>
          <w:sz w:val="22"/>
          <w:szCs w:val="22"/>
        </w:rPr>
      </w:pPr>
      <w:r w:rsidRPr="00150D38">
        <w:rPr>
          <w:rFonts w:ascii="Calibri" w:hAnsi="Calibri"/>
          <w:sz w:val="22"/>
          <w:szCs w:val="22"/>
        </w:rPr>
        <w:t>V ________________ dne ____________</w:t>
      </w:r>
      <w:r w:rsidRPr="00150D38">
        <w:rPr>
          <w:rFonts w:ascii="Calibri" w:hAnsi="Calibri"/>
          <w:sz w:val="22"/>
          <w:szCs w:val="22"/>
        </w:rPr>
        <w:tab/>
      </w:r>
      <w:r w:rsidRPr="00150D38">
        <w:rPr>
          <w:rFonts w:ascii="Calibri" w:hAnsi="Calibri"/>
          <w:sz w:val="22"/>
          <w:szCs w:val="22"/>
        </w:rPr>
        <w:tab/>
        <w:t>V ________________ dne ____________</w:t>
      </w:r>
    </w:p>
    <w:p w14:paraId="4E457EDE" w14:textId="77777777" w:rsidR="007F22C9" w:rsidRPr="00150D38" w:rsidRDefault="007F22C9" w:rsidP="00704B1E">
      <w:pPr>
        <w:keepNext/>
        <w:jc w:val="both"/>
        <w:rPr>
          <w:rFonts w:ascii="Calibri" w:hAnsi="Calibri"/>
          <w:sz w:val="22"/>
          <w:szCs w:val="22"/>
        </w:rPr>
      </w:pPr>
    </w:p>
    <w:p w14:paraId="5B20F26C" w14:textId="77777777" w:rsidR="007F22C9" w:rsidRPr="00150D38" w:rsidRDefault="007F22C9" w:rsidP="00704B1E">
      <w:pPr>
        <w:keepNext/>
        <w:jc w:val="both"/>
        <w:rPr>
          <w:rFonts w:ascii="Calibri" w:hAnsi="Calibri"/>
          <w:b/>
          <w:sz w:val="22"/>
          <w:szCs w:val="22"/>
        </w:rPr>
      </w:pPr>
    </w:p>
    <w:p w14:paraId="1A010908" w14:textId="77777777" w:rsidR="007F22C9" w:rsidRPr="00150D38" w:rsidRDefault="007F22C9" w:rsidP="00704B1E">
      <w:pPr>
        <w:keepNext/>
        <w:rPr>
          <w:rFonts w:ascii="Calibri" w:hAnsi="Calibri"/>
          <w:b/>
          <w:sz w:val="22"/>
          <w:szCs w:val="22"/>
        </w:rPr>
      </w:pPr>
    </w:p>
    <w:p w14:paraId="34C42BAF" w14:textId="77777777" w:rsidR="007F22C9" w:rsidRPr="00150D38" w:rsidRDefault="007F22C9" w:rsidP="00704B1E">
      <w:pPr>
        <w:keepNext/>
        <w:rPr>
          <w:rFonts w:ascii="Calibri" w:hAnsi="Calibri"/>
          <w:b/>
          <w:sz w:val="22"/>
          <w:szCs w:val="22"/>
        </w:rPr>
      </w:pPr>
    </w:p>
    <w:p w14:paraId="64CC9FC1" w14:textId="77777777" w:rsidR="007F22C9" w:rsidRPr="00150D38" w:rsidRDefault="007F22C9" w:rsidP="00704B1E">
      <w:pPr>
        <w:keepNext/>
        <w:rPr>
          <w:rFonts w:ascii="Calibri" w:hAnsi="Calibri"/>
          <w:sz w:val="22"/>
          <w:szCs w:val="22"/>
        </w:rPr>
      </w:pPr>
      <w:r w:rsidRPr="00150D38">
        <w:rPr>
          <w:rFonts w:ascii="Calibri" w:hAnsi="Calibri"/>
          <w:sz w:val="22"/>
          <w:szCs w:val="22"/>
        </w:rPr>
        <w:t>_______</w:t>
      </w:r>
      <w:r w:rsidR="004E5ABA" w:rsidRPr="00150D38">
        <w:rPr>
          <w:rFonts w:ascii="Calibri" w:hAnsi="Calibri"/>
          <w:sz w:val="22"/>
          <w:szCs w:val="22"/>
        </w:rPr>
        <w:t>______________________________</w:t>
      </w:r>
      <w:r w:rsidRPr="00150D38">
        <w:rPr>
          <w:rFonts w:ascii="Calibri" w:hAnsi="Calibri"/>
          <w:sz w:val="22"/>
          <w:szCs w:val="22"/>
        </w:rPr>
        <w:tab/>
      </w:r>
      <w:r w:rsidR="004E5ABA" w:rsidRPr="00150D38">
        <w:rPr>
          <w:rFonts w:ascii="Calibri" w:hAnsi="Calibri"/>
          <w:sz w:val="22"/>
          <w:szCs w:val="22"/>
        </w:rPr>
        <w:tab/>
      </w:r>
      <w:r w:rsidRPr="00150D38">
        <w:rPr>
          <w:rFonts w:ascii="Calibri" w:hAnsi="Calibri"/>
          <w:sz w:val="22"/>
          <w:szCs w:val="22"/>
        </w:rPr>
        <w:t>_____________________________________</w:t>
      </w:r>
    </w:p>
    <w:p w14:paraId="19199E62" w14:textId="77777777" w:rsidR="00FE2698" w:rsidRPr="00150D38" w:rsidRDefault="00293F9D" w:rsidP="00704B1E">
      <w:pPr>
        <w:keepNext/>
        <w:rPr>
          <w:rFonts w:ascii="Calibri" w:hAnsi="Calibri"/>
          <w:b/>
          <w:sz w:val="22"/>
          <w:szCs w:val="22"/>
        </w:rPr>
      </w:pPr>
      <w:r w:rsidRPr="00150D38">
        <w:rPr>
          <w:rFonts w:ascii="Calibri" w:hAnsi="Calibri"/>
          <w:b/>
          <w:sz w:val="22"/>
          <w:szCs w:val="22"/>
        </w:rPr>
        <w:t>Objednatel</w:t>
      </w:r>
      <w:r w:rsidR="007F22C9" w:rsidRPr="00150D38">
        <w:rPr>
          <w:rFonts w:ascii="Calibri" w:hAnsi="Calibri"/>
          <w:b/>
          <w:sz w:val="22"/>
          <w:szCs w:val="22"/>
        </w:rPr>
        <w:tab/>
      </w:r>
      <w:r w:rsidR="007F22C9" w:rsidRPr="00150D38">
        <w:rPr>
          <w:rFonts w:ascii="Calibri" w:hAnsi="Calibri"/>
          <w:b/>
          <w:sz w:val="22"/>
          <w:szCs w:val="22"/>
        </w:rPr>
        <w:tab/>
      </w:r>
      <w:r w:rsidR="007F22C9" w:rsidRPr="00150D38">
        <w:rPr>
          <w:rFonts w:ascii="Calibri" w:hAnsi="Calibri"/>
          <w:b/>
          <w:sz w:val="22"/>
          <w:szCs w:val="22"/>
        </w:rPr>
        <w:tab/>
      </w:r>
      <w:r w:rsidR="007F22C9" w:rsidRPr="00150D38">
        <w:rPr>
          <w:rFonts w:ascii="Calibri" w:hAnsi="Calibri"/>
          <w:b/>
          <w:sz w:val="22"/>
          <w:szCs w:val="22"/>
        </w:rPr>
        <w:tab/>
      </w:r>
      <w:r w:rsidR="007F22C9" w:rsidRPr="00150D38">
        <w:rPr>
          <w:rFonts w:ascii="Calibri" w:hAnsi="Calibri"/>
          <w:b/>
          <w:sz w:val="22"/>
          <w:szCs w:val="22"/>
        </w:rPr>
        <w:tab/>
      </w:r>
      <w:r w:rsidR="007F22C9" w:rsidRPr="00150D38">
        <w:rPr>
          <w:rFonts w:ascii="Calibri" w:hAnsi="Calibri"/>
          <w:b/>
          <w:sz w:val="22"/>
          <w:szCs w:val="22"/>
        </w:rPr>
        <w:tab/>
      </w:r>
      <w:r w:rsidRPr="00150D38">
        <w:rPr>
          <w:rFonts w:ascii="Calibri" w:hAnsi="Calibri"/>
          <w:b/>
          <w:sz w:val="22"/>
          <w:szCs w:val="22"/>
        </w:rPr>
        <w:t>Zhotovitel</w:t>
      </w:r>
    </w:p>
    <w:p w14:paraId="06DDE554" w14:textId="77777777" w:rsidR="00FE2698" w:rsidRPr="00150D38" w:rsidRDefault="00FE2698">
      <w:pPr>
        <w:rPr>
          <w:rFonts w:ascii="Calibri" w:hAnsi="Calibri"/>
          <w:b/>
          <w:sz w:val="22"/>
          <w:szCs w:val="22"/>
        </w:rPr>
      </w:pPr>
      <w:r w:rsidRPr="00150D38">
        <w:rPr>
          <w:rFonts w:ascii="Calibri" w:hAnsi="Calibri"/>
          <w:b/>
          <w:sz w:val="22"/>
          <w:szCs w:val="22"/>
        </w:rPr>
        <w:br w:type="page"/>
      </w:r>
    </w:p>
    <w:p w14:paraId="09B3852F"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lastRenderedPageBreak/>
        <w:t xml:space="preserve">Příloha č. </w:t>
      </w:r>
      <w:r w:rsidR="006169CC">
        <w:fldChar w:fldCharType="begin"/>
      </w:r>
      <w:r w:rsidR="006169CC">
        <w:instrText xml:space="preserve"> REF _Ref434937885 \r \h  \* MERGEFORMAT </w:instrText>
      </w:r>
      <w:r w:rsidR="006169CC">
        <w:fldChar w:fldCharType="separate"/>
      </w:r>
      <w:r w:rsidR="00761404">
        <w:t>1</w:t>
      </w:r>
      <w:r w:rsidR="006169CC">
        <w:fldChar w:fldCharType="end"/>
      </w:r>
      <w:r w:rsidRPr="00150D38">
        <w:rPr>
          <w:rFonts w:asciiTheme="minorHAnsi" w:hAnsiTheme="minorHAnsi"/>
          <w:b/>
          <w:sz w:val="22"/>
          <w:szCs w:val="22"/>
        </w:rPr>
        <w:t xml:space="preserve"> Smlouvy</w:t>
      </w:r>
    </w:p>
    <w:p w14:paraId="4709225B"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p>
    <w:p w14:paraId="4477E56F" w14:textId="77777777" w:rsidR="00FE2698" w:rsidRPr="00150D38" w:rsidRDefault="00150D3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t>Studie</w:t>
      </w:r>
    </w:p>
    <w:p w14:paraId="46A9AE23" w14:textId="77777777" w:rsidR="00FE2698" w:rsidRPr="00150D38" w:rsidRDefault="00FE2698" w:rsidP="00FE2698">
      <w:pPr>
        <w:suppressAutoHyphens/>
        <w:rPr>
          <w:rFonts w:asciiTheme="minorHAnsi" w:hAnsiTheme="minorHAnsi"/>
          <w:b/>
          <w:i/>
          <w:sz w:val="22"/>
          <w:szCs w:val="22"/>
        </w:rPr>
      </w:pPr>
    </w:p>
    <w:p w14:paraId="768A543F" w14:textId="06848438" w:rsidR="00FE2698" w:rsidRPr="00150D38" w:rsidRDefault="00FE2698" w:rsidP="00FE2698">
      <w:pPr>
        <w:suppressAutoHyphens/>
        <w:rPr>
          <w:rFonts w:asciiTheme="minorHAnsi" w:hAnsiTheme="minorHAnsi"/>
          <w:b/>
          <w:i/>
          <w:sz w:val="22"/>
          <w:szCs w:val="22"/>
        </w:rPr>
      </w:pPr>
      <w:r w:rsidRPr="00150D38">
        <w:rPr>
          <w:rFonts w:asciiTheme="minorHAnsi" w:hAnsiTheme="minorHAnsi"/>
          <w:b/>
          <w:i/>
          <w:sz w:val="22"/>
          <w:szCs w:val="22"/>
        </w:rPr>
        <w:t xml:space="preserve">Pokyn pro </w:t>
      </w:r>
      <w:r w:rsidR="00AF4A88">
        <w:rPr>
          <w:rFonts w:asciiTheme="minorHAnsi" w:hAnsiTheme="minorHAnsi"/>
          <w:b/>
          <w:i/>
          <w:sz w:val="22"/>
          <w:szCs w:val="22"/>
        </w:rPr>
        <w:t>účastníka</w:t>
      </w:r>
      <w:r w:rsidRPr="00150D38">
        <w:rPr>
          <w:rFonts w:asciiTheme="minorHAnsi" w:hAnsiTheme="minorHAnsi"/>
          <w:b/>
          <w:i/>
          <w:sz w:val="22"/>
          <w:szCs w:val="22"/>
        </w:rPr>
        <w:t>:</w:t>
      </w:r>
    </w:p>
    <w:p w14:paraId="33CEE56E" w14:textId="77777777" w:rsidR="00FE2698" w:rsidRPr="00150D38" w:rsidRDefault="00FE2698" w:rsidP="00FE2698">
      <w:pPr>
        <w:suppressAutoHyphens/>
        <w:rPr>
          <w:rFonts w:asciiTheme="minorHAnsi" w:hAnsiTheme="minorHAnsi"/>
          <w:b/>
          <w:i/>
          <w:sz w:val="22"/>
          <w:szCs w:val="22"/>
        </w:rPr>
      </w:pPr>
    </w:p>
    <w:p w14:paraId="23448035" w14:textId="000D6801" w:rsidR="00FE2698" w:rsidRPr="00150D38" w:rsidRDefault="00150D38" w:rsidP="00FE2698">
      <w:pPr>
        <w:suppressAutoHyphens/>
        <w:jc w:val="both"/>
        <w:rPr>
          <w:rFonts w:asciiTheme="minorHAnsi" w:hAnsiTheme="minorHAnsi"/>
          <w:i/>
          <w:sz w:val="22"/>
          <w:szCs w:val="22"/>
        </w:rPr>
      </w:pPr>
      <w:r w:rsidRPr="00150D38">
        <w:rPr>
          <w:rFonts w:asciiTheme="minorHAnsi" w:hAnsiTheme="minorHAnsi"/>
          <w:i/>
          <w:sz w:val="22"/>
          <w:szCs w:val="22"/>
        </w:rPr>
        <w:t>Studie</w:t>
      </w:r>
      <w:r w:rsidR="00FE2698" w:rsidRPr="00150D38">
        <w:rPr>
          <w:rFonts w:asciiTheme="minorHAnsi" w:hAnsiTheme="minorHAnsi"/>
          <w:i/>
          <w:sz w:val="22"/>
          <w:szCs w:val="22"/>
        </w:rPr>
        <w:t xml:space="preserve"> bude ke Smlouvě přiložena před uzavřením Smlouvy s vybraným </w:t>
      </w:r>
      <w:r w:rsidR="00AF4A88">
        <w:rPr>
          <w:rFonts w:asciiTheme="minorHAnsi" w:hAnsiTheme="minorHAnsi"/>
          <w:i/>
          <w:sz w:val="22"/>
          <w:szCs w:val="22"/>
        </w:rPr>
        <w:t>účastníkem</w:t>
      </w:r>
      <w:r w:rsidR="00FE2698" w:rsidRPr="00150D38">
        <w:rPr>
          <w:rFonts w:asciiTheme="minorHAnsi" w:hAnsiTheme="minorHAnsi"/>
          <w:i/>
          <w:sz w:val="22"/>
          <w:szCs w:val="22"/>
        </w:rPr>
        <w:t>.</w:t>
      </w:r>
    </w:p>
    <w:p w14:paraId="15F74387" w14:textId="77777777" w:rsidR="00FE2698" w:rsidRPr="00150D38" w:rsidRDefault="00FE2698" w:rsidP="00FE2698">
      <w:pPr>
        <w:suppressAutoHyphens/>
        <w:jc w:val="both"/>
        <w:rPr>
          <w:rFonts w:asciiTheme="minorHAnsi" w:hAnsiTheme="minorHAnsi"/>
          <w:i/>
          <w:sz w:val="22"/>
          <w:szCs w:val="22"/>
        </w:rPr>
      </w:pPr>
    </w:p>
    <w:p w14:paraId="49E65674" w14:textId="77777777" w:rsidR="00FE2698" w:rsidRPr="00150D38" w:rsidRDefault="00FE2698" w:rsidP="00FE2698">
      <w:pPr>
        <w:suppressAutoHyphens/>
        <w:jc w:val="both"/>
        <w:rPr>
          <w:rFonts w:asciiTheme="minorHAnsi" w:hAnsiTheme="minorHAnsi"/>
          <w:i/>
          <w:sz w:val="22"/>
          <w:szCs w:val="22"/>
        </w:rPr>
      </w:pPr>
    </w:p>
    <w:p w14:paraId="248F73C3" w14:textId="77777777" w:rsidR="00FE2698" w:rsidRPr="00150D38" w:rsidRDefault="00FE2698" w:rsidP="00FE2698">
      <w:pPr>
        <w:suppressAutoHyphens/>
        <w:rPr>
          <w:rFonts w:asciiTheme="minorHAnsi" w:hAnsiTheme="minorHAnsi"/>
          <w:i/>
          <w:sz w:val="22"/>
          <w:szCs w:val="22"/>
        </w:rPr>
      </w:pPr>
      <w:r w:rsidRPr="00150D38">
        <w:rPr>
          <w:rFonts w:asciiTheme="minorHAnsi" w:hAnsiTheme="minorHAnsi"/>
          <w:i/>
          <w:sz w:val="22"/>
          <w:szCs w:val="22"/>
        </w:rPr>
        <w:br w:type="page"/>
      </w:r>
    </w:p>
    <w:p w14:paraId="2E58CE97"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lastRenderedPageBreak/>
        <w:t xml:space="preserve">Příloha č. </w:t>
      </w:r>
      <w:r w:rsidR="006169CC">
        <w:fldChar w:fldCharType="begin"/>
      </w:r>
      <w:r w:rsidR="006169CC">
        <w:instrText xml:space="preserve"> REF _Ref434937751 \r \h  \* MERGEFORMAT </w:instrText>
      </w:r>
      <w:r w:rsidR="006169CC">
        <w:fldChar w:fldCharType="separate"/>
      </w:r>
      <w:r w:rsidR="00761404">
        <w:t>2</w:t>
      </w:r>
      <w:r w:rsidR="006169CC">
        <w:fldChar w:fldCharType="end"/>
      </w:r>
      <w:r w:rsidRPr="00150D38">
        <w:rPr>
          <w:rFonts w:asciiTheme="minorHAnsi" w:hAnsiTheme="minorHAnsi"/>
          <w:b/>
          <w:sz w:val="22"/>
          <w:szCs w:val="22"/>
        </w:rPr>
        <w:t xml:space="preserve"> Smlouvy</w:t>
      </w:r>
    </w:p>
    <w:p w14:paraId="1FFA4D06"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p>
    <w:p w14:paraId="6069B4AC"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t>Seznam Členů realizačního týmu</w:t>
      </w:r>
    </w:p>
    <w:p w14:paraId="52450DFD" w14:textId="77777777" w:rsidR="00FE2698" w:rsidRPr="00150D38" w:rsidRDefault="00FE2698" w:rsidP="00FE2698">
      <w:pPr>
        <w:suppressAutoHyphens/>
        <w:rPr>
          <w:rFonts w:asciiTheme="minorHAnsi" w:hAnsiTheme="minorHAnsi"/>
          <w:b/>
          <w:i/>
          <w:sz w:val="22"/>
          <w:szCs w:val="22"/>
        </w:rPr>
      </w:pPr>
    </w:p>
    <w:p w14:paraId="3E368524" w14:textId="5E09560A" w:rsidR="00FE2698" w:rsidRPr="00150D38" w:rsidRDefault="00FE2698" w:rsidP="00FE2698">
      <w:pPr>
        <w:suppressAutoHyphens/>
        <w:rPr>
          <w:rFonts w:asciiTheme="minorHAnsi" w:hAnsiTheme="minorHAnsi"/>
          <w:b/>
          <w:i/>
          <w:sz w:val="22"/>
          <w:szCs w:val="22"/>
        </w:rPr>
      </w:pPr>
      <w:r w:rsidRPr="00150D38">
        <w:rPr>
          <w:rFonts w:asciiTheme="minorHAnsi" w:hAnsiTheme="minorHAnsi"/>
          <w:b/>
          <w:i/>
          <w:sz w:val="22"/>
          <w:szCs w:val="22"/>
        </w:rPr>
        <w:t xml:space="preserve">Pokyn pro </w:t>
      </w:r>
      <w:r w:rsidR="00AF4A88">
        <w:rPr>
          <w:rFonts w:asciiTheme="minorHAnsi" w:hAnsiTheme="minorHAnsi"/>
          <w:b/>
          <w:i/>
          <w:sz w:val="22"/>
          <w:szCs w:val="22"/>
        </w:rPr>
        <w:t>účastníka</w:t>
      </w:r>
      <w:r w:rsidRPr="00150D38">
        <w:rPr>
          <w:rFonts w:asciiTheme="minorHAnsi" w:hAnsiTheme="minorHAnsi"/>
          <w:b/>
          <w:i/>
          <w:sz w:val="22"/>
          <w:szCs w:val="22"/>
        </w:rPr>
        <w:t>:</w:t>
      </w:r>
    </w:p>
    <w:p w14:paraId="4C9E94F0" w14:textId="77777777" w:rsidR="00FE2698" w:rsidRPr="00150D38" w:rsidRDefault="00FE2698" w:rsidP="00FE2698">
      <w:pPr>
        <w:suppressAutoHyphens/>
        <w:rPr>
          <w:rFonts w:asciiTheme="minorHAnsi" w:hAnsiTheme="minorHAnsi"/>
          <w:b/>
          <w:i/>
          <w:sz w:val="22"/>
          <w:szCs w:val="22"/>
        </w:rPr>
      </w:pPr>
    </w:p>
    <w:p w14:paraId="7AC49360" w14:textId="664ADB10" w:rsidR="00FE2698" w:rsidRPr="00150D38" w:rsidRDefault="00FE2698" w:rsidP="00FE2698">
      <w:pPr>
        <w:suppressAutoHyphens/>
        <w:jc w:val="both"/>
        <w:rPr>
          <w:rFonts w:asciiTheme="minorHAnsi" w:hAnsiTheme="minorHAnsi"/>
          <w:i/>
          <w:sz w:val="22"/>
          <w:szCs w:val="22"/>
        </w:rPr>
      </w:pPr>
      <w:r w:rsidRPr="00150D38">
        <w:rPr>
          <w:rFonts w:asciiTheme="minorHAnsi" w:hAnsiTheme="minorHAnsi"/>
          <w:i/>
          <w:sz w:val="22"/>
          <w:szCs w:val="22"/>
        </w:rPr>
        <w:t xml:space="preserve">Seznam Členů realizačního týmu bude ke Smlouvě přiložen před uzavřením Smlouvy s vybraným </w:t>
      </w:r>
      <w:r w:rsidR="00AF4A88">
        <w:rPr>
          <w:rFonts w:asciiTheme="minorHAnsi" w:hAnsiTheme="minorHAnsi"/>
          <w:i/>
          <w:sz w:val="22"/>
          <w:szCs w:val="22"/>
        </w:rPr>
        <w:t>účastníkem</w:t>
      </w:r>
      <w:r w:rsidRPr="00150D38">
        <w:rPr>
          <w:rFonts w:asciiTheme="minorHAnsi" w:hAnsiTheme="minorHAnsi"/>
          <w:i/>
          <w:sz w:val="22"/>
          <w:szCs w:val="22"/>
        </w:rPr>
        <w:t xml:space="preserve"> dle nabídky předložené </w:t>
      </w:r>
      <w:r w:rsidR="00AF4A88">
        <w:rPr>
          <w:rFonts w:asciiTheme="minorHAnsi" w:hAnsiTheme="minorHAnsi"/>
          <w:i/>
          <w:sz w:val="22"/>
          <w:szCs w:val="22"/>
        </w:rPr>
        <w:t>účastníkem</w:t>
      </w:r>
      <w:r w:rsidRPr="00150D38">
        <w:rPr>
          <w:rFonts w:asciiTheme="minorHAnsi" w:hAnsiTheme="minorHAnsi"/>
          <w:i/>
          <w:sz w:val="22"/>
          <w:szCs w:val="22"/>
        </w:rPr>
        <w:t xml:space="preserve"> do Řízení veřejné zakázky.</w:t>
      </w:r>
    </w:p>
    <w:p w14:paraId="6256C20F" w14:textId="77777777" w:rsidR="00FE2698" w:rsidRPr="00150D38" w:rsidRDefault="00FE2698" w:rsidP="00FE2698">
      <w:pPr>
        <w:suppressAutoHyphens/>
        <w:jc w:val="both"/>
        <w:rPr>
          <w:rFonts w:asciiTheme="minorHAnsi" w:hAnsiTheme="minorHAnsi"/>
          <w:i/>
          <w:sz w:val="22"/>
          <w:szCs w:val="22"/>
        </w:rPr>
      </w:pPr>
    </w:p>
    <w:p w14:paraId="355FA0C7" w14:textId="33465C68" w:rsidR="00FE2698" w:rsidRPr="00150D38" w:rsidRDefault="00AF4A88" w:rsidP="00FE2698">
      <w:pPr>
        <w:suppressAutoHyphens/>
        <w:jc w:val="both"/>
        <w:rPr>
          <w:rFonts w:asciiTheme="minorHAnsi" w:hAnsiTheme="minorHAnsi"/>
          <w:i/>
          <w:sz w:val="22"/>
          <w:szCs w:val="22"/>
        </w:rPr>
      </w:pPr>
      <w:r>
        <w:rPr>
          <w:rFonts w:asciiTheme="minorHAnsi" w:hAnsiTheme="minorHAnsi"/>
          <w:i/>
          <w:sz w:val="22"/>
          <w:szCs w:val="22"/>
        </w:rPr>
        <w:t>Účastník</w:t>
      </w:r>
      <w:r w:rsidR="00FE2698" w:rsidRPr="00150D38">
        <w:rPr>
          <w:rFonts w:asciiTheme="minorHAnsi" w:hAnsiTheme="minorHAnsi"/>
          <w:i/>
          <w:sz w:val="22"/>
          <w:szCs w:val="22"/>
        </w:rPr>
        <w:t xml:space="preserve"> zpracuje seznam Členů realizačního týmu v souladu s pokyny uvedenými v zadávací, resp. kvalifikační, dokumentaci a takto zpracovaný seznam Členů realizačního týmu předloží v nabídce. Zpracovaný seznam Členů realizačního týmu bude před uzavřením Smlouvy s vybraným </w:t>
      </w:r>
      <w:r>
        <w:rPr>
          <w:rFonts w:asciiTheme="minorHAnsi" w:hAnsiTheme="minorHAnsi"/>
          <w:i/>
          <w:sz w:val="22"/>
          <w:szCs w:val="22"/>
        </w:rPr>
        <w:t>účastníkem</w:t>
      </w:r>
      <w:r w:rsidR="00FE2698" w:rsidRPr="00150D38">
        <w:rPr>
          <w:rFonts w:asciiTheme="minorHAnsi" w:hAnsiTheme="minorHAnsi"/>
          <w:i/>
          <w:sz w:val="22"/>
          <w:szCs w:val="22"/>
        </w:rPr>
        <w:t xml:space="preserve"> přiložen na tomto místě ke Smlouvě jako její příloha.</w:t>
      </w:r>
    </w:p>
    <w:p w14:paraId="30A7B847" w14:textId="77777777" w:rsidR="00FE2698" w:rsidRPr="00150D38" w:rsidRDefault="00FE2698" w:rsidP="00FE2698">
      <w:pPr>
        <w:suppressAutoHyphens/>
        <w:jc w:val="both"/>
        <w:rPr>
          <w:rFonts w:asciiTheme="minorHAnsi" w:hAnsiTheme="minorHAnsi"/>
          <w:i/>
          <w:sz w:val="22"/>
          <w:szCs w:val="22"/>
        </w:rPr>
      </w:pPr>
    </w:p>
    <w:p w14:paraId="2D55484C" w14:textId="77777777" w:rsidR="00FE2698" w:rsidRPr="00150D38" w:rsidRDefault="00FE2698" w:rsidP="00FE2698">
      <w:pPr>
        <w:suppressAutoHyphens/>
        <w:jc w:val="both"/>
        <w:rPr>
          <w:rFonts w:asciiTheme="minorHAnsi" w:hAnsiTheme="minorHAnsi"/>
          <w:i/>
          <w:sz w:val="22"/>
          <w:szCs w:val="22"/>
        </w:rPr>
      </w:pPr>
    </w:p>
    <w:p w14:paraId="3BC3508B" w14:textId="77777777" w:rsidR="00FE2698" w:rsidRPr="00150D38" w:rsidRDefault="00FE2698" w:rsidP="00FE2698">
      <w:pPr>
        <w:suppressAutoHyphens/>
        <w:rPr>
          <w:rFonts w:asciiTheme="minorHAnsi" w:hAnsiTheme="minorHAnsi"/>
          <w:i/>
          <w:sz w:val="22"/>
          <w:szCs w:val="22"/>
        </w:rPr>
      </w:pPr>
      <w:r w:rsidRPr="00150D38">
        <w:rPr>
          <w:rFonts w:asciiTheme="minorHAnsi" w:hAnsiTheme="minorHAnsi"/>
          <w:i/>
          <w:sz w:val="22"/>
          <w:szCs w:val="22"/>
        </w:rPr>
        <w:br w:type="page"/>
      </w:r>
    </w:p>
    <w:p w14:paraId="4EF5C288"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lastRenderedPageBreak/>
        <w:t xml:space="preserve">Příloha č. </w:t>
      </w:r>
      <w:r w:rsidR="006169CC">
        <w:fldChar w:fldCharType="begin"/>
      </w:r>
      <w:r w:rsidR="006169CC">
        <w:instrText xml:space="preserve"> REF _Ref433128944 \r \h  \* MERGEFORMAT </w:instrText>
      </w:r>
      <w:r w:rsidR="006169CC">
        <w:fldChar w:fldCharType="separate"/>
      </w:r>
      <w:r w:rsidR="00761404">
        <w:t>3</w:t>
      </w:r>
      <w:r w:rsidR="006169CC">
        <w:fldChar w:fldCharType="end"/>
      </w:r>
      <w:r w:rsidRPr="00150D38">
        <w:rPr>
          <w:rFonts w:asciiTheme="minorHAnsi" w:hAnsiTheme="minorHAnsi"/>
          <w:b/>
          <w:sz w:val="22"/>
          <w:szCs w:val="22"/>
        </w:rPr>
        <w:t xml:space="preserve"> Smlouvy</w:t>
      </w:r>
    </w:p>
    <w:p w14:paraId="4534B3AC"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p>
    <w:p w14:paraId="11DDA647"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t>Seznam Subdodavatelů</w:t>
      </w:r>
    </w:p>
    <w:p w14:paraId="7F40AEA2" w14:textId="77777777" w:rsidR="00FE2698" w:rsidRPr="00150D38" w:rsidRDefault="00FE2698" w:rsidP="00FE2698">
      <w:pPr>
        <w:suppressAutoHyphens/>
        <w:rPr>
          <w:rFonts w:asciiTheme="minorHAnsi" w:hAnsiTheme="minorHAnsi"/>
          <w:b/>
          <w:i/>
          <w:sz w:val="22"/>
          <w:szCs w:val="22"/>
        </w:rPr>
      </w:pPr>
    </w:p>
    <w:p w14:paraId="6F786992" w14:textId="05BE2D32" w:rsidR="00FE2698" w:rsidRPr="00150D38" w:rsidRDefault="00FE2698" w:rsidP="00FE2698">
      <w:pPr>
        <w:suppressAutoHyphens/>
        <w:rPr>
          <w:rFonts w:asciiTheme="minorHAnsi" w:hAnsiTheme="minorHAnsi"/>
          <w:b/>
          <w:i/>
          <w:sz w:val="22"/>
          <w:szCs w:val="22"/>
        </w:rPr>
      </w:pPr>
      <w:r w:rsidRPr="00150D38">
        <w:rPr>
          <w:rFonts w:asciiTheme="minorHAnsi" w:hAnsiTheme="minorHAnsi"/>
          <w:b/>
          <w:i/>
          <w:sz w:val="22"/>
          <w:szCs w:val="22"/>
        </w:rPr>
        <w:t xml:space="preserve">Pokyn pro </w:t>
      </w:r>
      <w:r w:rsidR="00AF4A88">
        <w:rPr>
          <w:rFonts w:asciiTheme="minorHAnsi" w:hAnsiTheme="minorHAnsi"/>
          <w:b/>
          <w:i/>
          <w:sz w:val="22"/>
          <w:szCs w:val="22"/>
        </w:rPr>
        <w:t>účastníka</w:t>
      </w:r>
      <w:r w:rsidRPr="00150D38">
        <w:rPr>
          <w:rFonts w:asciiTheme="minorHAnsi" w:hAnsiTheme="minorHAnsi"/>
          <w:b/>
          <w:i/>
          <w:sz w:val="22"/>
          <w:szCs w:val="22"/>
        </w:rPr>
        <w:t>:</w:t>
      </w:r>
    </w:p>
    <w:p w14:paraId="7976F574" w14:textId="77777777" w:rsidR="00FE2698" w:rsidRPr="00150D38" w:rsidRDefault="00FE2698" w:rsidP="00FE2698">
      <w:pPr>
        <w:suppressAutoHyphens/>
        <w:rPr>
          <w:rFonts w:asciiTheme="minorHAnsi" w:hAnsiTheme="minorHAnsi"/>
          <w:b/>
          <w:i/>
          <w:sz w:val="22"/>
          <w:szCs w:val="22"/>
        </w:rPr>
      </w:pPr>
    </w:p>
    <w:p w14:paraId="63B3673D" w14:textId="64B7AE0A" w:rsidR="00FE2698" w:rsidRPr="00150D38" w:rsidRDefault="00FE2698" w:rsidP="00FE2698">
      <w:pPr>
        <w:suppressAutoHyphens/>
        <w:jc w:val="both"/>
        <w:rPr>
          <w:rFonts w:asciiTheme="minorHAnsi" w:hAnsiTheme="minorHAnsi"/>
          <w:i/>
          <w:sz w:val="22"/>
          <w:szCs w:val="22"/>
        </w:rPr>
      </w:pPr>
      <w:r w:rsidRPr="00150D38">
        <w:rPr>
          <w:rFonts w:asciiTheme="minorHAnsi" w:hAnsiTheme="minorHAnsi"/>
          <w:i/>
          <w:sz w:val="22"/>
          <w:szCs w:val="22"/>
        </w:rPr>
        <w:t xml:space="preserve">Seznam Subdodavatelů bude ke Smlouvě přiložen před uzavřením Smlouvy s vybraným </w:t>
      </w:r>
      <w:r w:rsidR="00AF4A88">
        <w:rPr>
          <w:rFonts w:asciiTheme="minorHAnsi" w:hAnsiTheme="minorHAnsi"/>
          <w:i/>
          <w:sz w:val="22"/>
          <w:szCs w:val="22"/>
        </w:rPr>
        <w:t>účastníkem</w:t>
      </w:r>
      <w:r w:rsidRPr="00150D38">
        <w:rPr>
          <w:rFonts w:asciiTheme="minorHAnsi" w:hAnsiTheme="minorHAnsi"/>
          <w:i/>
          <w:sz w:val="22"/>
          <w:szCs w:val="22"/>
        </w:rPr>
        <w:t xml:space="preserve"> dle nabídky předložené </w:t>
      </w:r>
      <w:r w:rsidR="00AF4A88">
        <w:rPr>
          <w:rFonts w:asciiTheme="minorHAnsi" w:hAnsiTheme="minorHAnsi"/>
          <w:i/>
          <w:sz w:val="22"/>
          <w:szCs w:val="22"/>
        </w:rPr>
        <w:t>účastníkem</w:t>
      </w:r>
      <w:r w:rsidRPr="00150D38">
        <w:rPr>
          <w:rFonts w:asciiTheme="minorHAnsi" w:hAnsiTheme="minorHAnsi"/>
          <w:i/>
          <w:sz w:val="22"/>
          <w:szCs w:val="22"/>
        </w:rPr>
        <w:t xml:space="preserve"> do Řízení veřejné zakázky.</w:t>
      </w:r>
    </w:p>
    <w:p w14:paraId="748C71FD" w14:textId="77777777" w:rsidR="00FE2698" w:rsidRPr="00150D38" w:rsidRDefault="00FE2698" w:rsidP="00FE2698">
      <w:pPr>
        <w:suppressAutoHyphens/>
        <w:jc w:val="both"/>
        <w:rPr>
          <w:rFonts w:asciiTheme="minorHAnsi" w:hAnsiTheme="minorHAnsi"/>
          <w:i/>
          <w:sz w:val="22"/>
          <w:szCs w:val="22"/>
        </w:rPr>
      </w:pPr>
    </w:p>
    <w:p w14:paraId="4AFDE727" w14:textId="5BB7B273" w:rsidR="00FE2698" w:rsidRPr="00FE2698" w:rsidRDefault="00AF4A88" w:rsidP="00FE2698">
      <w:pPr>
        <w:suppressAutoHyphens/>
        <w:jc w:val="both"/>
        <w:rPr>
          <w:rFonts w:asciiTheme="minorHAnsi" w:hAnsiTheme="minorHAnsi"/>
          <w:i/>
          <w:sz w:val="22"/>
          <w:szCs w:val="22"/>
        </w:rPr>
      </w:pPr>
      <w:r>
        <w:rPr>
          <w:rFonts w:asciiTheme="minorHAnsi" w:hAnsiTheme="minorHAnsi"/>
          <w:i/>
          <w:sz w:val="22"/>
          <w:szCs w:val="22"/>
        </w:rPr>
        <w:t>Účastník</w:t>
      </w:r>
      <w:r w:rsidR="00FE2698" w:rsidRPr="00150D38">
        <w:rPr>
          <w:rFonts w:asciiTheme="minorHAnsi" w:hAnsiTheme="minorHAnsi"/>
          <w:i/>
          <w:sz w:val="22"/>
          <w:szCs w:val="22"/>
        </w:rPr>
        <w:t xml:space="preserve"> zpracuje seznam Subdodavatelů v souladu s pokyny uvedenými v zadávací dokumentaci a takto zpracovaný seznam Subdodavatelů předloží v nabídce. Zpracovaný seznam Subdodavatelů bude před uzavřením Smlouvy s vybraným </w:t>
      </w:r>
      <w:r>
        <w:rPr>
          <w:rFonts w:asciiTheme="minorHAnsi" w:hAnsiTheme="minorHAnsi"/>
          <w:i/>
          <w:sz w:val="22"/>
          <w:szCs w:val="22"/>
        </w:rPr>
        <w:t>účastníkem</w:t>
      </w:r>
      <w:r w:rsidR="00FE2698" w:rsidRPr="00150D38">
        <w:rPr>
          <w:rFonts w:asciiTheme="minorHAnsi" w:hAnsiTheme="minorHAnsi"/>
          <w:i/>
          <w:sz w:val="22"/>
          <w:szCs w:val="22"/>
        </w:rPr>
        <w:t xml:space="preserve"> přiložen na tomto místě ke Smlouvě jako její příloha.</w:t>
      </w:r>
    </w:p>
    <w:p w14:paraId="0999A0E8" w14:textId="77777777" w:rsidR="00FE2698" w:rsidRPr="00FE2698" w:rsidRDefault="00FE2698" w:rsidP="00FE2698">
      <w:pPr>
        <w:suppressAutoHyphens/>
        <w:jc w:val="both"/>
        <w:rPr>
          <w:rFonts w:asciiTheme="minorHAnsi" w:hAnsiTheme="minorHAnsi"/>
          <w:i/>
          <w:sz w:val="22"/>
          <w:szCs w:val="22"/>
        </w:rPr>
      </w:pPr>
    </w:p>
    <w:p w14:paraId="65BEA0AC" w14:textId="77777777" w:rsidR="00FE2698" w:rsidRDefault="00FE2698" w:rsidP="00FE2698">
      <w:pPr>
        <w:suppressAutoHyphens/>
        <w:rPr>
          <w:rFonts w:asciiTheme="minorHAnsi" w:hAnsiTheme="minorHAnsi"/>
          <w:i/>
          <w:sz w:val="22"/>
          <w:szCs w:val="22"/>
        </w:rPr>
      </w:pPr>
    </w:p>
    <w:p w14:paraId="5D26CFC2" w14:textId="77777777" w:rsidR="00983A4F" w:rsidRPr="00FE2698" w:rsidRDefault="00983A4F" w:rsidP="00FE2698">
      <w:pPr>
        <w:suppressAutoHyphens/>
        <w:rPr>
          <w:rFonts w:asciiTheme="minorHAnsi" w:hAnsiTheme="minorHAnsi"/>
          <w:i/>
          <w:sz w:val="22"/>
          <w:szCs w:val="22"/>
        </w:rPr>
      </w:pPr>
    </w:p>
    <w:sectPr w:rsidR="00983A4F" w:rsidRPr="00FE2698" w:rsidSect="00BF4C0F">
      <w:headerReference w:type="even" r:id="rId8"/>
      <w:footerReference w:type="even" r:id="rId9"/>
      <w:footerReference w:type="default" r:id="rId10"/>
      <w:pgSz w:w="11907" w:h="16840"/>
      <w:pgMar w:top="1418" w:right="1418" w:bottom="1418" w:left="1418" w:header="708" w:footer="255"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68EEE" w14:textId="77777777" w:rsidR="00A8207C" w:rsidRDefault="00A8207C" w:rsidP="006C058C">
      <w:r>
        <w:separator/>
      </w:r>
    </w:p>
  </w:endnote>
  <w:endnote w:type="continuationSeparator" w:id="0">
    <w:p w14:paraId="3628DF6B" w14:textId="77777777" w:rsidR="00A8207C" w:rsidRDefault="00A8207C" w:rsidP="006C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ont282">
    <w:altName w:val="Times New Roman"/>
    <w:panose1 w:val="00000000000000000000"/>
    <w:charset w:val="EE"/>
    <w:family w:val="auto"/>
    <w:notTrueType/>
    <w:pitch w:val="variable"/>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79978" w14:textId="77777777" w:rsidR="00EB1AE8" w:rsidRDefault="00EB1AE8" w:rsidP="00BF4C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475141" w14:textId="77777777" w:rsidR="00EB1AE8" w:rsidRDefault="00EB1AE8">
    <w:pPr>
      <w:pStyle w:val="Zpat"/>
    </w:pPr>
  </w:p>
  <w:p w14:paraId="1F052174" w14:textId="77777777" w:rsidR="00EB1AE8" w:rsidRDefault="00EB1A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48FDA" w14:textId="3D81AC40" w:rsidR="00EB1AE8" w:rsidRPr="00D32761" w:rsidRDefault="00EB1AE8" w:rsidP="00B86433">
    <w:pPr>
      <w:pStyle w:val="Zpat"/>
      <w:rPr>
        <w:rFonts w:ascii="Calibri" w:hAnsi="Calibri"/>
        <w:sz w:val="22"/>
        <w:szCs w:val="22"/>
      </w:rPr>
    </w:pPr>
    <w:r w:rsidRPr="00D32761">
      <w:rPr>
        <w:rFonts w:ascii="Calibri" w:hAnsi="Calibri"/>
        <w:sz w:val="22"/>
        <w:szCs w:val="22"/>
      </w:rPr>
      <w:t xml:space="preserve">Stránka </w:t>
    </w:r>
    <w:r w:rsidRPr="00D32761">
      <w:rPr>
        <w:rFonts w:ascii="Calibri" w:hAnsi="Calibri"/>
        <w:b/>
        <w:bCs/>
        <w:sz w:val="22"/>
        <w:szCs w:val="22"/>
      </w:rPr>
      <w:fldChar w:fldCharType="begin"/>
    </w:r>
    <w:r w:rsidRPr="00D32761">
      <w:rPr>
        <w:rFonts w:ascii="Calibri" w:hAnsi="Calibri"/>
        <w:b/>
        <w:bCs/>
        <w:sz w:val="22"/>
        <w:szCs w:val="22"/>
      </w:rPr>
      <w:instrText>PAGE</w:instrText>
    </w:r>
    <w:r w:rsidRPr="00D32761">
      <w:rPr>
        <w:rFonts w:ascii="Calibri" w:hAnsi="Calibri"/>
        <w:b/>
        <w:bCs/>
        <w:sz w:val="22"/>
        <w:szCs w:val="22"/>
      </w:rPr>
      <w:fldChar w:fldCharType="separate"/>
    </w:r>
    <w:r w:rsidR="00770C09">
      <w:rPr>
        <w:rFonts w:ascii="Calibri" w:hAnsi="Calibri"/>
        <w:b/>
        <w:bCs/>
        <w:noProof/>
        <w:sz w:val="22"/>
        <w:szCs w:val="22"/>
      </w:rPr>
      <w:t>1</w:t>
    </w:r>
    <w:r w:rsidRPr="00D32761">
      <w:rPr>
        <w:rFonts w:ascii="Calibri" w:hAnsi="Calibri"/>
        <w:b/>
        <w:bCs/>
        <w:sz w:val="22"/>
        <w:szCs w:val="22"/>
      </w:rPr>
      <w:fldChar w:fldCharType="end"/>
    </w:r>
    <w:r w:rsidRPr="00D32761">
      <w:rPr>
        <w:rFonts w:ascii="Calibri" w:hAnsi="Calibri"/>
        <w:sz w:val="22"/>
        <w:szCs w:val="22"/>
      </w:rPr>
      <w:t xml:space="preserve"> z </w:t>
    </w:r>
    <w:r w:rsidRPr="00D32761">
      <w:rPr>
        <w:rFonts w:ascii="Calibri" w:hAnsi="Calibri"/>
        <w:b/>
        <w:bCs/>
        <w:sz w:val="22"/>
        <w:szCs w:val="22"/>
      </w:rPr>
      <w:fldChar w:fldCharType="begin"/>
    </w:r>
    <w:r w:rsidRPr="00D32761">
      <w:rPr>
        <w:rFonts w:ascii="Calibri" w:hAnsi="Calibri"/>
        <w:b/>
        <w:bCs/>
        <w:sz w:val="22"/>
        <w:szCs w:val="22"/>
      </w:rPr>
      <w:instrText>NUMPAGES</w:instrText>
    </w:r>
    <w:r w:rsidRPr="00D32761">
      <w:rPr>
        <w:rFonts w:ascii="Calibri" w:hAnsi="Calibri"/>
        <w:b/>
        <w:bCs/>
        <w:sz w:val="22"/>
        <w:szCs w:val="22"/>
      </w:rPr>
      <w:fldChar w:fldCharType="separate"/>
    </w:r>
    <w:r w:rsidR="00770C09">
      <w:rPr>
        <w:rFonts w:ascii="Calibri" w:hAnsi="Calibri"/>
        <w:b/>
        <w:bCs/>
        <w:noProof/>
        <w:sz w:val="22"/>
        <w:szCs w:val="22"/>
      </w:rPr>
      <w:t>1</w:t>
    </w:r>
    <w:r w:rsidRPr="00D32761">
      <w:rPr>
        <w:rFonts w:ascii="Calibri" w:hAnsi="Calibri"/>
        <w:b/>
        <w:bCs/>
        <w:sz w:val="22"/>
        <w:szCs w:val="22"/>
      </w:rPr>
      <w:fldChar w:fldCharType="end"/>
    </w:r>
    <w:r>
      <w:rPr>
        <w:rFonts w:ascii="Calibri" w:hAnsi="Calibri"/>
        <w:b/>
        <w:bCs/>
        <w:sz w:val="22"/>
        <w:szCs w:val="22"/>
      </w:rPr>
      <w:tab/>
    </w:r>
  </w:p>
  <w:p w14:paraId="5CCF799B" w14:textId="77777777" w:rsidR="00EB1AE8" w:rsidRDefault="00EB1A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CE0DE" w14:textId="77777777" w:rsidR="00A8207C" w:rsidRDefault="00A8207C" w:rsidP="006C058C">
      <w:r>
        <w:separator/>
      </w:r>
    </w:p>
  </w:footnote>
  <w:footnote w:type="continuationSeparator" w:id="0">
    <w:p w14:paraId="32EB249A" w14:textId="77777777" w:rsidR="00A8207C" w:rsidRDefault="00A8207C" w:rsidP="006C0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C2A42" w14:textId="77777777" w:rsidR="00EB1AE8" w:rsidRDefault="00EB1AE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6A1E1FE2" w14:textId="77777777" w:rsidR="00EB1AE8" w:rsidRDefault="00EB1AE8">
    <w:pPr>
      <w:pStyle w:val="Zhlav"/>
    </w:pPr>
  </w:p>
  <w:p w14:paraId="20BA0F40" w14:textId="77777777" w:rsidR="00EB1AE8" w:rsidRDefault="00EB1AE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484840BA"/>
    <w:lvl w:ilvl="0">
      <w:start w:val="3"/>
      <w:numFmt w:val="decimal"/>
      <w:lvlText w:val="%1."/>
      <w:lvlJc w:val="left"/>
      <w:pPr>
        <w:ind w:left="720" w:hanging="360"/>
      </w:pPr>
      <w:rPr>
        <w:rFonts w:hint="default"/>
        <w:color w:val="auto"/>
      </w:rPr>
    </w:lvl>
  </w:abstractNum>
  <w:abstractNum w:abstractNumId="1" w15:restartNumberingAfterBreak="0">
    <w:nsid w:val="02C55F74"/>
    <w:multiLevelType w:val="hybridMultilevel"/>
    <w:tmpl w:val="F874397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7302ED"/>
    <w:multiLevelType w:val="hybridMultilevel"/>
    <w:tmpl w:val="B712B20C"/>
    <w:lvl w:ilvl="0" w:tplc="C8E6C584">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0C6F2963"/>
    <w:multiLevelType w:val="hybridMultilevel"/>
    <w:tmpl w:val="51EE8F1E"/>
    <w:lvl w:ilvl="0" w:tplc="B098328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15:restartNumberingAfterBreak="0">
    <w:nsid w:val="104A1715"/>
    <w:multiLevelType w:val="multilevel"/>
    <w:tmpl w:val="040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085E10"/>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B80D83"/>
    <w:multiLevelType w:val="hybridMultilevel"/>
    <w:tmpl w:val="284A13F6"/>
    <w:lvl w:ilvl="0" w:tplc="E5A23428">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352A43"/>
    <w:multiLevelType w:val="hybridMultilevel"/>
    <w:tmpl w:val="A9D4A270"/>
    <w:lvl w:ilvl="0" w:tplc="90D25DB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B72E0B"/>
    <w:multiLevelType w:val="hybridMultilevel"/>
    <w:tmpl w:val="0D84CB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9F47FA"/>
    <w:multiLevelType w:val="hybridMultilevel"/>
    <w:tmpl w:val="9710C2C8"/>
    <w:lvl w:ilvl="0" w:tplc="FF60CDA2">
      <w:start w:val="1"/>
      <w:numFmt w:val="decimal"/>
      <w:suff w:val="space"/>
      <w:lvlText w:val="%1."/>
      <w:lvlJc w:val="left"/>
      <w:pPr>
        <w:ind w:left="397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6B0AAA"/>
    <w:multiLevelType w:val="hybridMultilevel"/>
    <w:tmpl w:val="99DE76A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1626DEE"/>
    <w:multiLevelType w:val="hybridMultilevel"/>
    <w:tmpl w:val="4B521F74"/>
    <w:lvl w:ilvl="0" w:tplc="E8327102">
      <w:start w:val="1"/>
      <w:numFmt w:val="bullet"/>
      <w:lvlText w:val="-"/>
      <w:lvlJc w:val="left"/>
      <w:pPr>
        <w:ind w:left="1077" w:hanging="360"/>
      </w:pPr>
      <w:rPr>
        <w:rFonts w:ascii="Arial" w:hAnsi="Arial" w:cs="Arial" w:hint="default"/>
      </w:rPr>
    </w:lvl>
    <w:lvl w:ilvl="1" w:tplc="04050003">
      <w:start w:val="1"/>
      <w:numFmt w:val="bullet"/>
      <w:lvlText w:val="o"/>
      <w:lvlJc w:val="left"/>
      <w:pPr>
        <w:ind w:left="1797" w:hanging="360"/>
      </w:pPr>
      <w:rPr>
        <w:rFonts w:ascii="Courier New" w:hAnsi="Courier New" w:cs="Courier New" w:hint="default"/>
      </w:rPr>
    </w:lvl>
    <w:lvl w:ilvl="2" w:tplc="04050005">
      <w:start w:val="1"/>
      <w:numFmt w:val="bullet"/>
      <w:lvlText w:val=""/>
      <w:lvlJc w:val="left"/>
      <w:pPr>
        <w:ind w:left="2517" w:hanging="360"/>
      </w:pPr>
      <w:rPr>
        <w:rFonts w:ascii="Wingdings" w:hAnsi="Wingdings" w:cs="Wingdings" w:hint="default"/>
      </w:rPr>
    </w:lvl>
    <w:lvl w:ilvl="3" w:tplc="04050001">
      <w:start w:val="1"/>
      <w:numFmt w:val="bullet"/>
      <w:lvlText w:val=""/>
      <w:lvlJc w:val="left"/>
      <w:pPr>
        <w:ind w:left="3237" w:hanging="360"/>
      </w:pPr>
      <w:rPr>
        <w:rFonts w:ascii="Symbol" w:hAnsi="Symbol" w:cs="Symbol" w:hint="default"/>
      </w:rPr>
    </w:lvl>
    <w:lvl w:ilvl="4" w:tplc="04050003">
      <w:start w:val="1"/>
      <w:numFmt w:val="bullet"/>
      <w:lvlText w:val="o"/>
      <w:lvlJc w:val="left"/>
      <w:pPr>
        <w:ind w:left="3957" w:hanging="360"/>
      </w:pPr>
      <w:rPr>
        <w:rFonts w:ascii="Courier New" w:hAnsi="Courier New" w:cs="Courier New" w:hint="default"/>
      </w:rPr>
    </w:lvl>
    <w:lvl w:ilvl="5" w:tplc="04050005">
      <w:start w:val="1"/>
      <w:numFmt w:val="bullet"/>
      <w:lvlText w:val=""/>
      <w:lvlJc w:val="left"/>
      <w:pPr>
        <w:ind w:left="4677" w:hanging="360"/>
      </w:pPr>
      <w:rPr>
        <w:rFonts w:ascii="Wingdings" w:hAnsi="Wingdings" w:cs="Wingdings" w:hint="default"/>
      </w:rPr>
    </w:lvl>
    <w:lvl w:ilvl="6" w:tplc="04050001">
      <w:start w:val="1"/>
      <w:numFmt w:val="bullet"/>
      <w:lvlText w:val=""/>
      <w:lvlJc w:val="left"/>
      <w:pPr>
        <w:ind w:left="5397" w:hanging="360"/>
      </w:pPr>
      <w:rPr>
        <w:rFonts w:ascii="Symbol" w:hAnsi="Symbol" w:cs="Symbol" w:hint="default"/>
      </w:rPr>
    </w:lvl>
    <w:lvl w:ilvl="7" w:tplc="04050003">
      <w:start w:val="1"/>
      <w:numFmt w:val="bullet"/>
      <w:lvlText w:val="o"/>
      <w:lvlJc w:val="left"/>
      <w:pPr>
        <w:ind w:left="6117" w:hanging="360"/>
      </w:pPr>
      <w:rPr>
        <w:rFonts w:ascii="Courier New" w:hAnsi="Courier New" w:cs="Courier New" w:hint="default"/>
      </w:rPr>
    </w:lvl>
    <w:lvl w:ilvl="8" w:tplc="04050005">
      <w:start w:val="1"/>
      <w:numFmt w:val="bullet"/>
      <w:lvlText w:val=""/>
      <w:lvlJc w:val="left"/>
      <w:pPr>
        <w:ind w:left="6837" w:hanging="360"/>
      </w:pPr>
      <w:rPr>
        <w:rFonts w:ascii="Wingdings" w:hAnsi="Wingdings" w:cs="Wingdings" w:hint="default"/>
      </w:rPr>
    </w:lvl>
  </w:abstractNum>
  <w:abstractNum w:abstractNumId="13" w15:restartNumberingAfterBreak="0">
    <w:nsid w:val="21D34FE9"/>
    <w:multiLevelType w:val="hybridMultilevel"/>
    <w:tmpl w:val="F874397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5B795E"/>
    <w:multiLevelType w:val="hybridMultilevel"/>
    <w:tmpl w:val="7C16BC0E"/>
    <w:lvl w:ilvl="0" w:tplc="12C42A3A">
      <w:start w:val="1"/>
      <w:numFmt w:val="decimal"/>
      <w:lvlText w:val="%1."/>
      <w:lvlJc w:val="left"/>
      <w:pPr>
        <w:ind w:left="720" w:hanging="360"/>
      </w:pPr>
      <w:rPr>
        <w:rFonts w:hint="default"/>
        <w:b/>
        <w:i/>
        <w:color w:val="0070C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7376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71D3D88"/>
    <w:multiLevelType w:val="multilevel"/>
    <w:tmpl w:val="50F2E748"/>
    <w:lvl w:ilvl="0">
      <w:start w:val="3"/>
      <w:numFmt w:val="decimal"/>
      <w:lvlText w:val="%1."/>
      <w:lvlJc w:val="left"/>
      <w:pPr>
        <w:ind w:left="567" w:hanging="567"/>
      </w:pPr>
      <w:rPr>
        <w:rFonts w:hint="default"/>
        <w:b w:val="0"/>
        <w:color w:val="auto"/>
      </w:rPr>
    </w:lvl>
    <w:lvl w:ilvl="1">
      <w:start w:val="1"/>
      <w:numFmt w:val="lowerLetter"/>
      <w:lvlText w:val="%2)"/>
      <w:lvlJc w:val="left"/>
      <w:pPr>
        <w:ind w:left="927" w:hanging="360"/>
      </w:pPr>
    </w:lvl>
    <w:lvl w:ilvl="2">
      <w:start w:val="1"/>
      <w:numFmt w:val="decimal"/>
      <w:lvlText w:val="%1.%2.%3."/>
      <w:lvlJc w:val="left"/>
      <w:pPr>
        <w:ind w:left="3402"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7" w15:restartNumberingAfterBreak="0">
    <w:nsid w:val="2F494490"/>
    <w:multiLevelType w:val="hybridMultilevel"/>
    <w:tmpl w:val="C67E7A12"/>
    <w:lvl w:ilvl="0" w:tplc="967A3B38">
      <w:start w:val="1"/>
      <w:numFmt w:val="upperRoman"/>
      <w:pStyle w:val="Nadpis1"/>
      <w:suff w:val="space"/>
      <w:lvlText w:val="%1."/>
      <w:lvlJc w:val="left"/>
      <w:pPr>
        <w:ind w:left="469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5050" w:hanging="360"/>
      </w:pPr>
    </w:lvl>
    <w:lvl w:ilvl="2" w:tplc="0405001B" w:tentative="1">
      <w:start w:val="1"/>
      <w:numFmt w:val="lowerRoman"/>
      <w:lvlText w:val="%3."/>
      <w:lvlJc w:val="right"/>
      <w:pPr>
        <w:ind w:left="5770" w:hanging="180"/>
      </w:pPr>
    </w:lvl>
    <w:lvl w:ilvl="3" w:tplc="0405000F" w:tentative="1">
      <w:start w:val="1"/>
      <w:numFmt w:val="decimal"/>
      <w:lvlText w:val="%4."/>
      <w:lvlJc w:val="left"/>
      <w:pPr>
        <w:ind w:left="6490" w:hanging="360"/>
      </w:pPr>
    </w:lvl>
    <w:lvl w:ilvl="4" w:tplc="04050019" w:tentative="1">
      <w:start w:val="1"/>
      <w:numFmt w:val="lowerLetter"/>
      <w:lvlText w:val="%5."/>
      <w:lvlJc w:val="left"/>
      <w:pPr>
        <w:ind w:left="7210" w:hanging="360"/>
      </w:pPr>
    </w:lvl>
    <w:lvl w:ilvl="5" w:tplc="0405001B" w:tentative="1">
      <w:start w:val="1"/>
      <w:numFmt w:val="lowerRoman"/>
      <w:lvlText w:val="%6."/>
      <w:lvlJc w:val="right"/>
      <w:pPr>
        <w:ind w:left="7930" w:hanging="180"/>
      </w:pPr>
    </w:lvl>
    <w:lvl w:ilvl="6" w:tplc="0405000F" w:tentative="1">
      <w:start w:val="1"/>
      <w:numFmt w:val="decimal"/>
      <w:lvlText w:val="%7."/>
      <w:lvlJc w:val="left"/>
      <w:pPr>
        <w:ind w:left="8650" w:hanging="360"/>
      </w:pPr>
    </w:lvl>
    <w:lvl w:ilvl="7" w:tplc="04050019" w:tentative="1">
      <w:start w:val="1"/>
      <w:numFmt w:val="lowerLetter"/>
      <w:lvlText w:val="%8."/>
      <w:lvlJc w:val="left"/>
      <w:pPr>
        <w:ind w:left="9370" w:hanging="360"/>
      </w:pPr>
    </w:lvl>
    <w:lvl w:ilvl="8" w:tplc="0405001B" w:tentative="1">
      <w:start w:val="1"/>
      <w:numFmt w:val="lowerRoman"/>
      <w:lvlText w:val="%9."/>
      <w:lvlJc w:val="right"/>
      <w:pPr>
        <w:ind w:left="10090" w:hanging="180"/>
      </w:pPr>
    </w:lvl>
  </w:abstractNum>
  <w:abstractNum w:abstractNumId="18"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hint="default"/>
      </w:rPr>
    </w:lvl>
    <w:lvl w:ilvl="1" w:tplc="9014E6E8">
      <w:start w:val="3"/>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8B77437"/>
    <w:multiLevelType w:val="multilevel"/>
    <w:tmpl w:val="76286BDC"/>
    <w:lvl w:ilvl="0">
      <w:start w:val="1"/>
      <w:numFmt w:val="upperRoman"/>
      <w:lvlText w:val="%1."/>
      <w:lvlJc w:val="left"/>
      <w:pPr>
        <w:ind w:left="1080" w:hanging="72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2"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23" w15:restartNumberingAfterBreak="0">
    <w:nsid w:val="49020918"/>
    <w:multiLevelType w:val="hybridMultilevel"/>
    <w:tmpl w:val="D81A012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49B558AF"/>
    <w:multiLevelType w:val="multilevel"/>
    <w:tmpl w:val="129C57E8"/>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3402"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54237E8F"/>
    <w:multiLevelType w:val="hybridMultilevel"/>
    <w:tmpl w:val="70945D3C"/>
    <w:lvl w:ilvl="0" w:tplc="792E774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796EBE"/>
    <w:multiLevelType w:val="hybridMultilevel"/>
    <w:tmpl w:val="2F424E3A"/>
    <w:lvl w:ilvl="0" w:tplc="9906EC9C">
      <w:start w:val="1"/>
      <w:numFmt w:val="upperRoman"/>
      <w:suff w:val="space"/>
      <w:lvlText w:val="%1."/>
      <w:lvlJc w:val="left"/>
      <w:pPr>
        <w:ind w:left="0" w:firstLine="0"/>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75C3CD4"/>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8" w15:restartNumberingAfterBreak="0">
    <w:nsid w:val="5D8753D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64A6C5D"/>
    <w:multiLevelType w:val="hybridMultilevel"/>
    <w:tmpl w:val="FE48A8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6B45B0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32" w15:restartNumberingAfterBreak="0">
    <w:nsid w:val="69F9332E"/>
    <w:multiLevelType w:val="multilevel"/>
    <w:tmpl w:val="0405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F8E7C55"/>
    <w:multiLevelType w:val="multilevel"/>
    <w:tmpl w:val="040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23E7A81"/>
    <w:multiLevelType w:val="hybridMultilevel"/>
    <w:tmpl w:val="2C9E1612"/>
    <w:lvl w:ilvl="0" w:tplc="2028E72C">
      <w:start w:val="1"/>
      <w:numFmt w:val="decimal"/>
      <w:suff w:val="nothing"/>
      <w:lvlText w:val="ČÁST %1 - "/>
      <w:lvlJc w:val="left"/>
      <w:pPr>
        <w:ind w:left="0" w:firstLine="0"/>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2560CCE"/>
    <w:multiLevelType w:val="hybridMultilevel"/>
    <w:tmpl w:val="A9D4A270"/>
    <w:lvl w:ilvl="0" w:tplc="90D25DB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896773"/>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7" w15:restartNumberingAfterBreak="0">
    <w:nsid w:val="75D94498"/>
    <w:multiLevelType w:val="hybridMultilevel"/>
    <w:tmpl w:val="5C8E0ECE"/>
    <w:lvl w:ilvl="0" w:tplc="E8327102">
      <w:start w:val="1"/>
      <w:numFmt w:val="bullet"/>
      <w:lvlText w:val="-"/>
      <w:lvlJc w:val="left"/>
      <w:pPr>
        <w:ind w:left="1074" w:hanging="360"/>
      </w:pPr>
      <w:rPr>
        <w:rFonts w:ascii="Arial" w:hAnsi="Arial" w:cs="Arial" w:hint="default"/>
      </w:rPr>
    </w:lvl>
    <w:lvl w:ilvl="1" w:tplc="04050003">
      <w:start w:val="1"/>
      <w:numFmt w:val="bullet"/>
      <w:lvlText w:val="o"/>
      <w:lvlJc w:val="left"/>
      <w:pPr>
        <w:ind w:left="1794" w:hanging="360"/>
      </w:pPr>
      <w:rPr>
        <w:rFonts w:ascii="Courier New" w:hAnsi="Courier New" w:cs="Courier New" w:hint="default"/>
      </w:rPr>
    </w:lvl>
    <w:lvl w:ilvl="2" w:tplc="04050005">
      <w:start w:val="1"/>
      <w:numFmt w:val="bullet"/>
      <w:lvlText w:val=""/>
      <w:lvlJc w:val="left"/>
      <w:pPr>
        <w:ind w:left="2514" w:hanging="360"/>
      </w:pPr>
      <w:rPr>
        <w:rFonts w:ascii="Wingdings" w:hAnsi="Wingdings" w:cs="Wingdings" w:hint="default"/>
      </w:rPr>
    </w:lvl>
    <w:lvl w:ilvl="3" w:tplc="04050001">
      <w:start w:val="1"/>
      <w:numFmt w:val="bullet"/>
      <w:lvlText w:val=""/>
      <w:lvlJc w:val="left"/>
      <w:pPr>
        <w:ind w:left="3234" w:hanging="360"/>
      </w:pPr>
      <w:rPr>
        <w:rFonts w:ascii="Symbol" w:hAnsi="Symbol" w:cs="Symbol" w:hint="default"/>
      </w:rPr>
    </w:lvl>
    <w:lvl w:ilvl="4" w:tplc="04050003">
      <w:start w:val="1"/>
      <w:numFmt w:val="bullet"/>
      <w:lvlText w:val="o"/>
      <w:lvlJc w:val="left"/>
      <w:pPr>
        <w:ind w:left="3954" w:hanging="360"/>
      </w:pPr>
      <w:rPr>
        <w:rFonts w:ascii="Courier New" w:hAnsi="Courier New" w:cs="Courier New" w:hint="default"/>
      </w:rPr>
    </w:lvl>
    <w:lvl w:ilvl="5" w:tplc="04050005">
      <w:start w:val="1"/>
      <w:numFmt w:val="bullet"/>
      <w:lvlText w:val=""/>
      <w:lvlJc w:val="left"/>
      <w:pPr>
        <w:ind w:left="4674" w:hanging="360"/>
      </w:pPr>
      <w:rPr>
        <w:rFonts w:ascii="Wingdings" w:hAnsi="Wingdings" w:cs="Wingdings" w:hint="default"/>
      </w:rPr>
    </w:lvl>
    <w:lvl w:ilvl="6" w:tplc="04050001">
      <w:start w:val="1"/>
      <w:numFmt w:val="bullet"/>
      <w:lvlText w:val=""/>
      <w:lvlJc w:val="left"/>
      <w:pPr>
        <w:ind w:left="5394" w:hanging="360"/>
      </w:pPr>
      <w:rPr>
        <w:rFonts w:ascii="Symbol" w:hAnsi="Symbol" w:cs="Symbol" w:hint="default"/>
      </w:rPr>
    </w:lvl>
    <w:lvl w:ilvl="7" w:tplc="04050003">
      <w:start w:val="1"/>
      <w:numFmt w:val="bullet"/>
      <w:lvlText w:val="o"/>
      <w:lvlJc w:val="left"/>
      <w:pPr>
        <w:ind w:left="6114" w:hanging="360"/>
      </w:pPr>
      <w:rPr>
        <w:rFonts w:ascii="Courier New" w:hAnsi="Courier New" w:cs="Courier New" w:hint="default"/>
      </w:rPr>
    </w:lvl>
    <w:lvl w:ilvl="8" w:tplc="04050005">
      <w:start w:val="1"/>
      <w:numFmt w:val="bullet"/>
      <w:lvlText w:val=""/>
      <w:lvlJc w:val="left"/>
      <w:pPr>
        <w:ind w:left="6834" w:hanging="360"/>
      </w:pPr>
      <w:rPr>
        <w:rFonts w:ascii="Wingdings" w:hAnsi="Wingdings" w:cs="Wingdings" w:hint="default"/>
      </w:rPr>
    </w:lvl>
  </w:abstractNum>
  <w:abstractNum w:abstractNumId="38" w15:restartNumberingAfterBreak="0">
    <w:nsid w:val="7733254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775158C"/>
    <w:multiLevelType w:val="multilevel"/>
    <w:tmpl w:val="9B1CF5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91E3504"/>
    <w:multiLevelType w:val="hybridMultilevel"/>
    <w:tmpl w:val="2940D8EE"/>
    <w:lvl w:ilvl="0" w:tplc="505A0564">
      <w:numFmt w:val="bullet"/>
      <w:lvlText w:val="•"/>
      <w:lvlJc w:val="left"/>
      <w:pPr>
        <w:ind w:left="720" w:hanging="360"/>
      </w:pPr>
      <w:rPr>
        <w:rFonts w:ascii="Times New Roman" w:eastAsia="SimSu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930050A"/>
    <w:multiLevelType w:val="hybridMultilevel"/>
    <w:tmpl w:val="7534C6EA"/>
    <w:lvl w:ilvl="0" w:tplc="00A4ED62">
      <w:start w:val="1"/>
      <w:numFmt w:val="decimal"/>
      <w:lvlText w:val="%1."/>
      <w:lvlJc w:val="left"/>
      <w:pPr>
        <w:ind w:left="360" w:hanging="360"/>
      </w:pPr>
      <w:rPr>
        <w:rFonts w:cs="Times New Roman"/>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start w:val="1"/>
      <w:numFmt w:val="decimal"/>
      <w:lvlText w:val="%4."/>
      <w:lvlJc w:val="left"/>
      <w:pPr>
        <w:ind w:left="2880" w:hanging="360"/>
      </w:pPr>
      <w:rPr>
        <w:rFonts w:cs="Times New Roman"/>
      </w:rPr>
    </w:lvl>
    <w:lvl w:ilvl="4" w:tplc="BE5081F4">
      <w:start w:val="1"/>
      <w:numFmt w:val="lowerLetter"/>
      <w:lvlText w:val="%5."/>
      <w:lvlJc w:val="left"/>
      <w:pPr>
        <w:ind w:left="3600" w:hanging="360"/>
      </w:pPr>
      <w:rPr>
        <w:rFonts w:cs="Times New Roman"/>
      </w:rPr>
    </w:lvl>
    <w:lvl w:ilvl="5" w:tplc="DF960D38">
      <w:start w:val="1"/>
      <w:numFmt w:val="lowerRoman"/>
      <w:lvlText w:val="%6."/>
      <w:lvlJc w:val="right"/>
      <w:pPr>
        <w:ind w:left="4320" w:hanging="180"/>
      </w:pPr>
      <w:rPr>
        <w:rFonts w:cs="Times New Roman"/>
      </w:rPr>
    </w:lvl>
    <w:lvl w:ilvl="6" w:tplc="5AEEBEC8">
      <w:start w:val="1"/>
      <w:numFmt w:val="decimal"/>
      <w:lvlText w:val="%7."/>
      <w:lvlJc w:val="left"/>
      <w:pPr>
        <w:ind w:left="5040" w:hanging="360"/>
      </w:pPr>
      <w:rPr>
        <w:rFonts w:cs="Times New Roman"/>
      </w:rPr>
    </w:lvl>
    <w:lvl w:ilvl="7" w:tplc="9D705476">
      <w:start w:val="1"/>
      <w:numFmt w:val="lowerLetter"/>
      <w:lvlText w:val="%8."/>
      <w:lvlJc w:val="left"/>
      <w:pPr>
        <w:ind w:left="5760" w:hanging="360"/>
      </w:pPr>
      <w:rPr>
        <w:rFonts w:cs="Times New Roman"/>
      </w:rPr>
    </w:lvl>
    <w:lvl w:ilvl="8" w:tplc="CAEAFEC0">
      <w:start w:val="1"/>
      <w:numFmt w:val="lowerRoman"/>
      <w:lvlText w:val="%9."/>
      <w:lvlJc w:val="right"/>
      <w:pPr>
        <w:ind w:left="6480" w:hanging="180"/>
      </w:pPr>
      <w:rPr>
        <w:rFonts w:cs="Times New Roman"/>
      </w:rPr>
    </w:lvl>
  </w:abstractNum>
  <w:abstractNum w:abstractNumId="42" w15:restartNumberingAfterBreak="0">
    <w:nsid w:val="7BA360C7"/>
    <w:multiLevelType w:val="hybridMultilevel"/>
    <w:tmpl w:val="E5EC532A"/>
    <w:lvl w:ilvl="0" w:tplc="04050001">
      <w:start w:val="1"/>
      <w:numFmt w:val="decimal"/>
      <w:lvlText w:val="%1."/>
      <w:lvlJc w:val="left"/>
      <w:pPr>
        <w:tabs>
          <w:tab w:val="num" w:pos="360"/>
        </w:tabs>
        <w:ind w:left="340" w:hanging="340"/>
      </w:pPr>
      <w:rPr>
        <w:rFonts w:hint="default"/>
      </w:rPr>
    </w:lvl>
    <w:lvl w:ilvl="1" w:tplc="04050019">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CDB3F3E"/>
    <w:multiLevelType w:val="hybridMultilevel"/>
    <w:tmpl w:val="D08AD356"/>
    <w:lvl w:ilvl="0" w:tplc="E8327102">
      <w:start w:val="1"/>
      <w:numFmt w:val="bullet"/>
      <w:lvlText w:val="-"/>
      <w:lvlJc w:val="left"/>
      <w:pPr>
        <w:ind w:left="1440" w:hanging="360"/>
      </w:pPr>
      <w:rPr>
        <w:rFonts w:ascii="Arial"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44" w15:restartNumberingAfterBreak="0">
    <w:nsid w:val="7F3A396B"/>
    <w:multiLevelType w:val="hybridMultilevel"/>
    <w:tmpl w:val="50B00762"/>
    <w:lvl w:ilvl="0" w:tplc="55425A6C">
      <w:start w:val="1"/>
      <w:numFmt w:val="upperRoman"/>
      <w:lvlText w:val="%1."/>
      <w:lvlJc w:val="center"/>
      <w:pPr>
        <w:ind w:left="1080" w:hanging="720"/>
      </w:pPr>
      <w:rPr>
        <w:rFonts w:hint="default"/>
      </w:rPr>
    </w:lvl>
    <w:lvl w:ilvl="1" w:tplc="6FC8E562">
      <w:start w:val="1"/>
      <w:numFmt w:val="lowerLetter"/>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F814F79"/>
    <w:multiLevelType w:val="hybridMultilevel"/>
    <w:tmpl w:val="23B43BAC"/>
    <w:lvl w:ilvl="0" w:tplc="E8327102">
      <w:start w:val="1"/>
      <w:numFmt w:val="bullet"/>
      <w:lvlText w:val="-"/>
      <w:lvlJc w:val="left"/>
      <w:pPr>
        <w:ind w:left="1036" w:hanging="360"/>
      </w:pPr>
      <w:rPr>
        <w:rFonts w:ascii="Arial" w:hAnsi="Arial" w:hint="default"/>
      </w:rPr>
    </w:lvl>
    <w:lvl w:ilvl="1" w:tplc="04050003" w:tentative="1">
      <w:start w:val="1"/>
      <w:numFmt w:val="bullet"/>
      <w:lvlText w:val="o"/>
      <w:lvlJc w:val="left"/>
      <w:pPr>
        <w:ind w:left="1756" w:hanging="360"/>
      </w:pPr>
      <w:rPr>
        <w:rFonts w:ascii="Courier New" w:hAnsi="Courier New" w:cs="Courier New" w:hint="default"/>
      </w:rPr>
    </w:lvl>
    <w:lvl w:ilvl="2" w:tplc="04050005" w:tentative="1">
      <w:start w:val="1"/>
      <w:numFmt w:val="bullet"/>
      <w:lvlText w:val=""/>
      <w:lvlJc w:val="left"/>
      <w:pPr>
        <w:ind w:left="2476" w:hanging="360"/>
      </w:pPr>
      <w:rPr>
        <w:rFonts w:ascii="Wingdings" w:hAnsi="Wingdings" w:hint="default"/>
      </w:rPr>
    </w:lvl>
    <w:lvl w:ilvl="3" w:tplc="04050001" w:tentative="1">
      <w:start w:val="1"/>
      <w:numFmt w:val="bullet"/>
      <w:lvlText w:val=""/>
      <w:lvlJc w:val="left"/>
      <w:pPr>
        <w:ind w:left="3196" w:hanging="360"/>
      </w:pPr>
      <w:rPr>
        <w:rFonts w:ascii="Symbol" w:hAnsi="Symbol" w:hint="default"/>
      </w:rPr>
    </w:lvl>
    <w:lvl w:ilvl="4" w:tplc="04050003" w:tentative="1">
      <w:start w:val="1"/>
      <w:numFmt w:val="bullet"/>
      <w:lvlText w:val="o"/>
      <w:lvlJc w:val="left"/>
      <w:pPr>
        <w:ind w:left="3916" w:hanging="360"/>
      </w:pPr>
      <w:rPr>
        <w:rFonts w:ascii="Courier New" w:hAnsi="Courier New" w:cs="Courier New" w:hint="default"/>
      </w:rPr>
    </w:lvl>
    <w:lvl w:ilvl="5" w:tplc="04050005" w:tentative="1">
      <w:start w:val="1"/>
      <w:numFmt w:val="bullet"/>
      <w:lvlText w:val=""/>
      <w:lvlJc w:val="left"/>
      <w:pPr>
        <w:ind w:left="4636" w:hanging="360"/>
      </w:pPr>
      <w:rPr>
        <w:rFonts w:ascii="Wingdings" w:hAnsi="Wingdings" w:hint="default"/>
      </w:rPr>
    </w:lvl>
    <w:lvl w:ilvl="6" w:tplc="04050001" w:tentative="1">
      <w:start w:val="1"/>
      <w:numFmt w:val="bullet"/>
      <w:lvlText w:val=""/>
      <w:lvlJc w:val="left"/>
      <w:pPr>
        <w:ind w:left="5356" w:hanging="360"/>
      </w:pPr>
      <w:rPr>
        <w:rFonts w:ascii="Symbol" w:hAnsi="Symbol" w:hint="default"/>
      </w:rPr>
    </w:lvl>
    <w:lvl w:ilvl="7" w:tplc="04050003" w:tentative="1">
      <w:start w:val="1"/>
      <w:numFmt w:val="bullet"/>
      <w:lvlText w:val="o"/>
      <w:lvlJc w:val="left"/>
      <w:pPr>
        <w:ind w:left="6076" w:hanging="360"/>
      </w:pPr>
      <w:rPr>
        <w:rFonts w:ascii="Courier New" w:hAnsi="Courier New" w:cs="Courier New" w:hint="default"/>
      </w:rPr>
    </w:lvl>
    <w:lvl w:ilvl="8" w:tplc="04050005" w:tentative="1">
      <w:start w:val="1"/>
      <w:numFmt w:val="bullet"/>
      <w:lvlText w:val=""/>
      <w:lvlJc w:val="left"/>
      <w:pPr>
        <w:ind w:left="6796" w:hanging="360"/>
      </w:pPr>
      <w:rPr>
        <w:rFonts w:ascii="Wingdings" w:hAnsi="Wingdings" w:hint="default"/>
      </w:rPr>
    </w:lvl>
  </w:abstractNum>
  <w:num w:numId="1" w16cid:durableId="521282522">
    <w:abstractNumId w:val="36"/>
  </w:num>
  <w:num w:numId="2" w16cid:durableId="309990212">
    <w:abstractNumId w:val="34"/>
  </w:num>
  <w:num w:numId="3" w16cid:durableId="8601076">
    <w:abstractNumId w:val="27"/>
  </w:num>
  <w:num w:numId="4" w16cid:durableId="1199511648">
    <w:abstractNumId w:val="4"/>
  </w:num>
  <w:num w:numId="5" w16cid:durableId="1231187602">
    <w:abstractNumId w:val="33"/>
  </w:num>
  <w:num w:numId="6" w16cid:durableId="1788620570">
    <w:abstractNumId w:val="32"/>
  </w:num>
  <w:num w:numId="7" w16cid:durableId="520166932">
    <w:abstractNumId w:val="19"/>
  </w:num>
  <w:num w:numId="8" w16cid:durableId="1046754363">
    <w:abstractNumId w:val="28"/>
  </w:num>
  <w:num w:numId="9" w16cid:durableId="244996560">
    <w:abstractNumId w:val="38"/>
  </w:num>
  <w:num w:numId="10" w16cid:durableId="1256936533">
    <w:abstractNumId w:val="15"/>
  </w:num>
  <w:num w:numId="11" w16cid:durableId="275068137">
    <w:abstractNumId w:val="30"/>
  </w:num>
  <w:num w:numId="12" w16cid:durableId="61829705">
    <w:abstractNumId w:val="26"/>
  </w:num>
  <w:num w:numId="13" w16cid:durableId="1667787403">
    <w:abstractNumId w:val="24"/>
  </w:num>
  <w:num w:numId="14" w16cid:durableId="1972398288">
    <w:abstractNumId w:val="11"/>
  </w:num>
  <w:num w:numId="15" w16cid:durableId="1605190545">
    <w:abstractNumId w:val="10"/>
  </w:num>
  <w:num w:numId="16" w16cid:durableId="1862205886">
    <w:abstractNumId w:val="44"/>
  </w:num>
  <w:num w:numId="17" w16cid:durableId="1160656765">
    <w:abstractNumId w:val="25"/>
  </w:num>
  <w:num w:numId="18" w16cid:durableId="1284732166">
    <w:abstractNumId w:val="1"/>
  </w:num>
  <w:num w:numId="19" w16cid:durableId="17783248">
    <w:abstractNumId w:val="9"/>
  </w:num>
  <w:num w:numId="20" w16cid:durableId="961379039">
    <w:abstractNumId w:val="20"/>
  </w:num>
  <w:num w:numId="21" w16cid:durableId="637077293">
    <w:abstractNumId w:val="0"/>
  </w:num>
  <w:num w:numId="22" w16cid:durableId="1976791635">
    <w:abstractNumId w:val="43"/>
  </w:num>
  <w:num w:numId="23" w16cid:durableId="1321038746">
    <w:abstractNumId w:val="42"/>
  </w:num>
  <w:num w:numId="24" w16cid:durableId="1709604613">
    <w:abstractNumId w:val="5"/>
  </w:num>
  <w:num w:numId="25" w16cid:durableId="408506485">
    <w:abstractNumId w:val="37"/>
  </w:num>
  <w:num w:numId="26" w16cid:durableId="1899315586">
    <w:abstractNumId w:val="12"/>
  </w:num>
  <w:num w:numId="27" w16cid:durableId="707875822">
    <w:abstractNumId w:val="3"/>
  </w:num>
  <w:num w:numId="28" w16cid:durableId="1944268393">
    <w:abstractNumId w:val="6"/>
  </w:num>
  <w:num w:numId="29" w16cid:durableId="926763776">
    <w:abstractNumId w:val="45"/>
  </w:num>
  <w:num w:numId="30" w16cid:durableId="1104225433">
    <w:abstractNumId w:val="7"/>
  </w:num>
  <w:num w:numId="31" w16cid:durableId="1049301033">
    <w:abstractNumId w:val="35"/>
  </w:num>
  <w:num w:numId="32" w16cid:durableId="371615702">
    <w:abstractNumId w:val="29"/>
  </w:num>
  <w:num w:numId="33" w16cid:durableId="113764349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64921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10597290">
    <w:abstractNumId w:val="22"/>
  </w:num>
  <w:num w:numId="36" w16cid:durableId="1801877241">
    <w:abstractNumId w:val="18"/>
  </w:num>
  <w:num w:numId="37" w16cid:durableId="216209614">
    <w:abstractNumId w:val="31"/>
  </w:num>
  <w:num w:numId="38" w16cid:durableId="1470634228">
    <w:abstractNumId w:val="39"/>
  </w:num>
  <w:num w:numId="39" w16cid:durableId="157662845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78323670">
    <w:abstractNumId w:val="14"/>
  </w:num>
  <w:num w:numId="41" w16cid:durableId="137959441">
    <w:abstractNumId w:val="41"/>
  </w:num>
  <w:num w:numId="42" w16cid:durableId="12658999">
    <w:abstractNumId w:val="40"/>
  </w:num>
  <w:num w:numId="43" w16cid:durableId="845360923">
    <w:abstractNumId w:val="2"/>
  </w:num>
  <w:num w:numId="44" w16cid:durableId="833372445">
    <w:abstractNumId w:val="9"/>
    <w:lvlOverride w:ilvl="0">
      <w:startOverride w:val="5"/>
    </w:lvlOverride>
  </w:num>
  <w:num w:numId="45" w16cid:durableId="534466161">
    <w:abstractNumId w:val="17"/>
  </w:num>
  <w:num w:numId="46" w16cid:durableId="144050370">
    <w:abstractNumId w:val="13"/>
  </w:num>
  <w:num w:numId="47" w16cid:durableId="1153914258">
    <w:abstractNumId w:val="23"/>
  </w:num>
  <w:num w:numId="48" w16cid:durableId="2056150167">
    <w:abstractNumId w:val="21"/>
  </w:num>
  <w:num w:numId="49" w16cid:durableId="1532495523">
    <w:abstractNumId w:val="8"/>
  </w:num>
  <w:num w:numId="50" w16cid:durableId="1342662416">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lan Pavlun">
    <w15:presenceInfo w15:providerId="Windows Live" w15:userId="9ab3044cebc804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2C9"/>
    <w:rsid w:val="0000082A"/>
    <w:rsid w:val="0000482C"/>
    <w:rsid w:val="0001137A"/>
    <w:rsid w:val="00012A03"/>
    <w:rsid w:val="0001736E"/>
    <w:rsid w:val="000207B4"/>
    <w:rsid w:val="00020C8E"/>
    <w:rsid w:val="000226A5"/>
    <w:rsid w:val="00022D64"/>
    <w:rsid w:val="00023728"/>
    <w:rsid w:val="00024680"/>
    <w:rsid w:val="00033C5F"/>
    <w:rsid w:val="0004290C"/>
    <w:rsid w:val="0004783E"/>
    <w:rsid w:val="000573CD"/>
    <w:rsid w:val="0007476D"/>
    <w:rsid w:val="000752D8"/>
    <w:rsid w:val="000762A7"/>
    <w:rsid w:val="00076B76"/>
    <w:rsid w:val="000774B8"/>
    <w:rsid w:val="00077D78"/>
    <w:rsid w:val="00086736"/>
    <w:rsid w:val="00090AEE"/>
    <w:rsid w:val="000910C1"/>
    <w:rsid w:val="00091A68"/>
    <w:rsid w:val="000941C2"/>
    <w:rsid w:val="00095626"/>
    <w:rsid w:val="00097430"/>
    <w:rsid w:val="000A1C13"/>
    <w:rsid w:val="000A31A5"/>
    <w:rsid w:val="000B0EEE"/>
    <w:rsid w:val="000B5B42"/>
    <w:rsid w:val="000C096A"/>
    <w:rsid w:val="000C2B5D"/>
    <w:rsid w:val="000D0A72"/>
    <w:rsid w:val="000D0D1E"/>
    <w:rsid w:val="000D63C5"/>
    <w:rsid w:val="000D65FC"/>
    <w:rsid w:val="000D75C5"/>
    <w:rsid w:val="000E24B3"/>
    <w:rsid w:val="000E6B4A"/>
    <w:rsid w:val="000F0E6F"/>
    <w:rsid w:val="00100650"/>
    <w:rsid w:val="001027FA"/>
    <w:rsid w:val="00103633"/>
    <w:rsid w:val="00104183"/>
    <w:rsid w:val="001051DB"/>
    <w:rsid w:val="001063B3"/>
    <w:rsid w:val="00107611"/>
    <w:rsid w:val="0011068E"/>
    <w:rsid w:val="001114F0"/>
    <w:rsid w:val="0011229E"/>
    <w:rsid w:val="001159E0"/>
    <w:rsid w:val="001221C0"/>
    <w:rsid w:val="00135F1F"/>
    <w:rsid w:val="001363CB"/>
    <w:rsid w:val="0014128A"/>
    <w:rsid w:val="00142599"/>
    <w:rsid w:val="00143271"/>
    <w:rsid w:val="001436B7"/>
    <w:rsid w:val="00144D41"/>
    <w:rsid w:val="00145E17"/>
    <w:rsid w:val="00150C41"/>
    <w:rsid w:val="00150D38"/>
    <w:rsid w:val="001546BC"/>
    <w:rsid w:val="00156293"/>
    <w:rsid w:val="00157558"/>
    <w:rsid w:val="00164F63"/>
    <w:rsid w:val="00170E6E"/>
    <w:rsid w:val="0017139F"/>
    <w:rsid w:val="00171F22"/>
    <w:rsid w:val="00172703"/>
    <w:rsid w:val="001734B6"/>
    <w:rsid w:val="00180479"/>
    <w:rsid w:val="0018073B"/>
    <w:rsid w:val="001814AC"/>
    <w:rsid w:val="001840B9"/>
    <w:rsid w:val="00184E16"/>
    <w:rsid w:val="001854F0"/>
    <w:rsid w:val="00186B9B"/>
    <w:rsid w:val="00193D9D"/>
    <w:rsid w:val="00195AB1"/>
    <w:rsid w:val="001A0FD2"/>
    <w:rsid w:val="001A654F"/>
    <w:rsid w:val="001B451E"/>
    <w:rsid w:val="001B5F83"/>
    <w:rsid w:val="001B6A6C"/>
    <w:rsid w:val="001B6B8D"/>
    <w:rsid w:val="001B75F0"/>
    <w:rsid w:val="001C0E84"/>
    <w:rsid w:val="001C382E"/>
    <w:rsid w:val="001C4EB1"/>
    <w:rsid w:val="001D0F7C"/>
    <w:rsid w:val="001D14F0"/>
    <w:rsid w:val="001D3707"/>
    <w:rsid w:val="001D3B64"/>
    <w:rsid w:val="001D5B74"/>
    <w:rsid w:val="001D7343"/>
    <w:rsid w:val="001E1913"/>
    <w:rsid w:val="001E2737"/>
    <w:rsid w:val="001E6D4A"/>
    <w:rsid w:val="001F601E"/>
    <w:rsid w:val="001F6036"/>
    <w:rsid w:val="001F7923"/>
    <w:rsid w:val="0021322B"/>
    <w:rsid w:val="002139B6"/>
    <w:rsid w:val="00217DCD"/>
    <w:rsid w:val="0022052F"/>
    <w:rsid w:val="002248D0"/>
    <w:rsid w:val="002258A8"/>
    <w:rsid w:val="00227271"/>
    <w:rsid w:val="002331D6"/>
    <w:rsid w:val="00240BE3"/>
    <w:rsid w:val="002418A4"/>
    <w:rsid w:val="002434F5"/>
    <w:rsid w:val="00245103"/>
    <w:rsid w:val="00254B51"/>
    <w:rsid w:val="002574C9"/>
    <w:rsid w:val="00261C6A"/>
    <w:rsid w:val="0026756C"/>
    <w:rsid w:val="00267ADD"/>
    <w:rsid w:val="00270EFD"/>
    <w:rsid w:val="00276B43"/>
    <w:rsid w:val="00280507"/>
    <w:rsid w:val="00282ABE"/>
    <w:rsid w:val="00284869"/>
    <w:rsid w:val="0028708D"/>
    <w:rsid w:val="00290DA9"/>
    <w:rsid w:val="00290EC0"/>
    <w:rsid w:val="002938D6"/>
    <w:rsid w:val="00293F9D"/>
    <w:rsid w:val="00296965"/>
    <w:rsid w:val="00297DE6"/>
    <w:rsid w:val="002A4095"/>
    <w:rsid w:val="002A4C12"/>
    <w:rsid w:val="002A4CA7"/>
    <w:rsid w:val="002B2C2C"/>
    <w:rsid w:val="002B2D24"/>
    <w:rsid w:val="002B6AB7"/>
    <w:rsid w:val="002C0E6D"/>
    <w:rsid w:val="002C0F7F"/>
    <w:rsid w:val="002C253A"/>
    <w:rsid w:val="002C6B9F"/>
    <w:rsid w:val="002C7E28"/>
    <w:rsid w:val="002D0E59"/>
    <w:rsid w:val="002D39F3"/>
    <w:rsid w:val="002D4761"/>
    <w:rsid w:val="002D6101"/>
    <w:rsid w:val="002D6E26"/>
    <w:rsid w:val="002E0FD8"/>
    <w:rsid w:val="002E2EBA"/>
    <w:rsid w:val="002E373A"/>
    <w:rsid w:val="002F06CF"/>
    <w:rsid w:val="002F59F2"/>
    <w:rsid w:val="002F7357"/>
    <w:rsid w:val="003043F1"/>
    <w:rsid w:val="0030547A"/>
    <w:rsid w:val="00311458"/>
    <w:rsid w:val="003124B4"/>
    <w:rsid w:val="00316355"/>
    <w:rsid w:val="00317FF1"/>
    <w:rsid w:val="0032552F"/>
    <w:rsid w:val="00327A40"/>
    <w:rsid w:val="003300C2"/>
    <w:rsid w:val="00331AA0"/>
    <w:rsid w:val="0033783C"/>
    <w:rsid w:val="00340A3B"/>
    <w:rsid w:val="00342646"/>
    <w:rsid w:val="00345131"/>
    <w:rsid w:val="00346CAC"/>
    <w:rsid w:val="003504B4"/>
    <w:rsid w:val="00352BD6"/>
    <w:rsid w:val="00354682"/>
    <w:rsid w:val="00354F05"/>
    <w:rsid w:val="00355B96"/>
    <w:rsid w:val="0035655D"/>
    <w:rsid w:val="003575A2"/>
    <w:rsid w:val="003577C5"/>
    <w:rsid w:val="003641C4"/>
    <w:rsid w:val="00366907"/>
    <w:rsid w:val="003735FE"/>
    <w:rsid w:val="00382EF0"/>
    <w:rsid w:val="00390ED2"/>
    <w:rsid w:val="00394E56"/>
    <w:rsid w:val="00394FC1"/>
    <w:rsid w:val="00395749"/>
    <w:rsid w:val="00395BBF"/>
    <w:rsid w:val="003A3BAA"/>
    <w:rsid w:val="003A708E"/>
    <w:rsid w:val="003B1F79"/>
    <w:rsid w:val="003B39D8"/>
    <w:rsid w:val="003B43DB"/>
    <w:rsid w:val="003B4A6A"/>
    <w:rsid w:val="003C2431"/>
    <w:rsid w:val="003C4AB9"/>
    <w:rsid w:val="003C4B70"/>
    <w:rsid w:val="003C6B1E"/>
    <w:rsid w:val="003D3828"/>
    <w:rsid w:val="003D4D08"/>
    <w:rsid w:val="003D57D4"/>
    <w:rsid w:val="003D59AC"/>
    <w:rsid w:val="003D683C"/>
    <w:rsid w:val="003D7422"/>
    <w:rsid w:val="003E01DE"/>
    <w:rsid w:val="003E037E"/>
    <w:rsid w:val="003E1841"/>
    <w:rsid w:val="003E3190"/>
    <w:rsid w:val="003E32B8"/>
    <w:rsid w:val="003E38FD"/>
    <w:rsid w:val="003E5179"/>
    <w:rsid w:val="003F32CF"/>
    <w:rsid w:val="003F7331"/>
    <w:rsid w:val="00400B35"/>
    <w:rsid w:val="0040124C"/>
    <w:rsid w:val="004028CE"/>
    <w:rsid w:val="0040752E"/>
    <w:rsid w:val="00415F7C"/>
    <w:rsid w:val="00416940"/>
    <w:rsid w:val="0042115E"/>
    <w:rsid w:val="004225F8"/>
    <w:rsid w:val="00425339"/>
    <w:rsid w:val="00427A03"/>
    <w:rsid w:val="00431003"/>
    <w:rsid w:val="0043247A"/>
    <w:rsid w:val="00432BEC"/>
    <w:rsid w:val="00432F9E"/>
    <w:rsid w:val="004332FC"/>
    <w:rsid w:val="0043528D"/>
    <w:rsid w:val="004416CE"/>
    <w:rsid w:val="00441AE5"/>
    <w:rsid w:val="00442E46"/>
    <w:rsid w:val="0044399C"/>
    <w:rsid w:val="00460666"/>
    <w:rsid w:val="00465DD8"/>
    <w:rsid w:val="004674EC"/>
    <w:rsid w:val="00471AD0"/>
    <w:rsid w:val="004752C2"/>
    <w:rsid w:val="00475F91"/>
    <w:rsid w:val="00483D68"/>
    <w:rsid w:val="00484853"/>
    <w:rsid w:val="0049384B"/>
    <w:rsid w:val="00493C26"/>
    <w:rsid w:val="00497DBD"/>
    <w:rsid w:val="004A254A"/>
    <w:rsid w:val="004A35BB"/>
    <w:rsid w:val="004A476C"/>
    <w:rsid w:val="004A4E2C"/>
    <w:rsid w:val="004A5E3A"/>
    <w:rsid w:val="004C0AE3"/>
    <w:rsid w:val="004C6450"/>
    <w:rsid w:val="004C6C5D"/>
    <w:rsid w:val="004D35A2"/>
    <w:rsid w:val="004D5C30"/>
    <w:rsid w:val="004E0C36"/>
    <w:rsid w:val="004E5ABA"/>
    <w:rsid w:val="004E73F8"/>
    <w:rsid w:val="004F0BA1"/>
    <w:rsid w:val="004F7C62"/>
    <w:rsid w:val="00503F4D"/>
    <w:rsid w:val="005071AD"/>
    <w:rsid w:val="00510BA0"/>
    <w:rsid w:val="005152B3"/>
    <w:rsid w:val="00517AE0"/>
    <w:rsid w:val="00523BE5"/>
    <w:rsid w:val="00527C0E"/>
    <w:rsid w:val="00527F3B"/>
    <w:rsid w:val="00532502"/>
    <w:rsid w:val="00532BD9"/>
    <w:rsid w:val="00533495"/>
    <w:rsid w:val="00533B64"/>
    <w:rsid w:val="00533CC1"/>
    <w:rsid w:val="00536BF6"/>
    <w:rsid w:val="005370D8"/>
    <w:rsid w:val="005406FD"/>
    <w:rsid w:val="00541DFE"/>
    <w:rsid w:val="005434D9"/>
    <w:rsid w:val="00543649"/>
    <w:rsid w:val="00544912"/>
    <w:rsid w:val="00547B95"/>
    <w:rsid w:val="00555C1E"/>
    <w:rsid w:val="005713B1"/>
    <w:rsid w:val="0057497B"/>
    <w:rsid w:val="0057625E"/>
    <w:rsid w:val="00576B66"/>
    <w:rsid w:val="00580482"/>
    <w:rsid w:val="00583E0C"/>
    <w:rsid w:val="00585763"/>
    <w:rsid w:val="00587C7B"/>
    <w:rsid w:val="00593176"/>
    <w:rsid w:val="005A2DE2"/>
    <w:rsid w:val="005A3086"/>
    <w:rsid w:val="005A4463"/>
    <w:rsid w:val="005A4B6F"/>
    <w:rsid w:val="005A799B"/>
    <w:rsid w:val="005B0B37"/>
    <w:rsid w:val="005B5548"/>
    <w:rsid w:val="005B7582"/>
    <w:rsid w:val="005C7067"/>
    <w:rsid w:val="005C7BA7"/>
    <w:rsid w:val="005D1E71"/>
    <w:rsid w:val="005E5F82"/>
    <w:rsid w:val="005E6297"/>
    <w:rsid w:val="005E69D4"/>
    <w:rsid w:val="005F05A2"/>
    <w:rsid w:val="005F0ED9"/>
    <w:rsid w:val="005F233D"/>
    <w:rsid w:val="005F69E7"/>
    <w:rsid w:val="00602036"/>
    <w:rsid w:val="0060215A"/>
    <w:rsid w:val="00604750"/>
    <w:rsid w:val="00606D6C"/>
    <w:rsid w:val="00607EBC"/>
    <w:rsid w:val="006100A7"/>
    <w:rsid w:val="00612944"/>
    <w:rsid w:val="0061671D"/>
    <w:rsid w:val="006168EC"/>
    <w:rsid w:val="006169CC"/>
    <w:rsid w:val="006174F4"/>
    <w:rsid w:val="00617D56"/>
    <w:rsid w:val="00623643"/>
    <w:rsid w:val="006258C5"/>
    <w:rsid w:val="0062741D"/>
    <w:rsid w:val="00631380"/>
    <w:rsid w:val="006314E1"/>
    <w:rsid w:val="00632435"/>
    <w:rsid w:val="006332C8"/>
    <w:rsid w:val="00634752"/>
    <w:rsid w:val="00635EC5"/>
    <w:rsid w:val="0064549D"/>
    <w:rsid w:val="00647475"/>
    <w:rsid w:val="006567A5"/>
    <w:rsid w:val="00657873"/>
    <w:rsid w:val="00657A3D"/>
    <w:rsid w:val="00657BF6"/>
    <w:rsid w:val="00660CDB"/>
    <w:rsid w:val="006611FA"/>
    <w:rsid w:val="00663005"/>
    <w:rsid w:val="0066339C"/>
    <w:rsid w:val="00663BA8"/>
    <w:rsid w:val="006645FF"/>
    <w:rsid w:val="006657AD"/>
    <w:rsid w:val="00666D0C"/>
    <w:rsid w:val="00666DDF"/>
    <w:rsid w:val="00670CCB"/>
    <w:rsid w:val="00671F18"/>
    <w:rsid w:val="00680EF5"/>
    <w:rsid w:val="00683E15"/>
    <w:rsid w:val="0068649B"/>
    <w:rsid w:val="00694DFC"/>
    <w:rsid w:val="00696B9E"/>
    <w:rsid w:val="006A2AED"/>
    <w:rsid w:val="006A4DDC"/>
    <w:rsid w:val="006A5189"/>
    <w:rsid w:val="006A760C"/>
    <w:rsid w:val="006A7708"/>
    <w:rsid w:val="006B2FFC"/>
    <w:rsid w:val="006B3D52"/>
    <w:rsid w:val="006B6606"/>
    <w:rsid w:val="006C058C"/>
    <w:rsid w:val="006D0247"/>
    <w:rsid w:val="006D0AC8"/>
    <w:rsid w:val="006D227A"/>
    <w:rsid w:val="006D54CF"/>
    <w:rsid w:val="006D5816"/>
    <w:rsid w:val="006D7464"/>
    <w:rsid w:val="006E09CE"/>
    <w:rsid w:val="006E18E2"/>
    <w:rsid w:val="006E59D9"/>
    <w:rsid w:val="006E5B44"/>
    <w:rsid w:val="006E5F71"/>
    <w:rsid w:val="006E7415"/>
    <w:rsid w:val="006F0674"/>
    <w:rsid w:val="006F119B"/>
    <w:rsid w:val="007009F9"/>
    <w:rsid w:val="00701D23"/>
    <w:rsid w:val="00702C21"/>
    <w:rsid w:val="00704B1E"/>
    <w:rsid w:val="00705B71"/>
    <w:rsid w:val="0070707F"/>
    <w:rsid w:val="007145E9"/>
    <w:rsid w:val="00716834"/>
    <w:rsid w:val="0072525E"/>
    <w:rsid w:val="007358FB"/>
    <w:rsid w:val="00736A0E"/>
    <w:rsid w:val="00736D96"/>
    <w:rsid w:val="00741188"/>
    <w:rsid w:val="00752143"/>
    <w:rsid w:val="00752C75"/>
    <w:rsid w:val="00754476"/>
    <w:rsid w:val="00754E75"/>
    <w:rsid w:val="00755A76"/>
    <w:rsid w:val="00761404"/>
    <w:rsid w:val="007614B6"/>
    <w:rsid w:val="00763D21"/>
    <w:rsid w:val="0076447C"/>
    <w:rsid w:val="00764EB2"/>
    <w:rsid w:val="00765260"/>
    <w:rsid w:val="007662AF"/>
    <w:rsid w:val="00766805"/>
    <w:rsid w:val="00767445"/>
    <w:rsid w:val="00770C09"/>
    <w:rsid w:val="007710D6"/>
    <w:rsid w:val="0077119F"/>
    <w:rsid w:val="007718C1"/>
    <w:rsid w:val="0077202A"/>
    <w:rsid w:val="00774896"/>
    <w:rsid w:val="00784CCC"/>
    <w:rsid w:val="0079365C"/>
    <w:rsid w:val="007944E9"/>
    <w:rsid w:val="00794694"/>
    <w:rsid w:val="007968C1"/>
    <w:rsid w:val="00797133"/>
    <w:rsid w:val="007A3922"/>
    <w:rsid w:val="007B0EAB"/>
    <w:rsid w:val="007B36BA"/>
    <w:rsid w:val="007B5B1B"/>
    <w:rsid w:val="007C36EC"/>
    <w:rsid w:val="007C60D7"/>
    <w:rsid w:val="007C60EA"/>
    <w:rsid w:val="007C65ED"/>
    <w:rsid w:val="007C78C0"/>
    <w:rsid w:val="007D424B"/>
    <w:rsid w:val="007E1FDB"/>
    <w:rsid w:val="007E423B"/>
    <w:rsid w:val="007E51F8"/>
    <w:rsid w:val="007E602A"/>
    <w:rsid w:val="007F0224"/>
    <w:rsid w:val="007F029D"/>
    <w:rsid w:val="007F08F8"/>
    <w:rsid w:val="007F0FF7"/>
    <w:rsid w:val="007F1740"/>
    <w:rsid w:val="007F22C9"/>
    <w:rsid w:val="007F4F3B"/>
    <w:rsid w:val="007F7326"/>
    <w:rsid w:val="00804FAB"/>
    <w:rsid w:val="008058B8"/>
    <w:rsid w:val="00807F22"/>
    <w:rsid w:val="00811F49"/>
    <w:rsid w:val="0081614A"/>
    <w:rsid w:val="008201DF"/>
    <w:rsid w:val="008220F8"/>
    <w:rsid w:val="00822C5E"/>
    <w:rsid w:val="00830198"/>
    <w:rsid w:val="00834084"/>
    <w:rsid w:val="00841B05"/>
    <w:rsid w:val="00842916"/>
    <w:rsid w:val="00846B49"/>
    <w:rsid w:val="008507CB"/>
    <w:rsid w:val="008534D3"/>
    <w:rsid w:val="00853FD1"/>
    <w:rsid w:val="00854357"/>
    <w:rsid w:val="00855D8F"/>
    <w:rsid w:val="008561A1"/>
    <w:rsid w:val="00860559"/>
    <w:rsid w:val="008611DC"/>
    <w:rsid w:val="00866029"/>
    <w:rsid w:val="0086622F"/>
    <w:rsid w:val="00867B5F"/>
    <w:rsid w:val="00874511"/>
    <w:rsid w:val="00875B94"/>
    <w:rsid w:val="008825E9"/>
    <w:rsid w:val="008834C9"/>
    <w:rsid w:val="00886EB2"/>
    <w:rsid w:val="00891568"/>
    <w:rsid w:val="00893758"/>
    <w:rsid w:val="008A0CEE"/>
    <w:rsid w:val="008A1865"/>
    <w:rsid w:val="008A5828"/>
    <w:rsid w:val="008A5E5E"/>
    <w:rsid w:val="008A5EEC"/>
    <w:rsid w:val="008C1F9C"/>
    <w:rsid w:val="008C2046"/>
    <w:rsid w:val="008C7BFB"/>
    <w:rsid w:val="008D02AF"/>
    <w:rsid w:val="008D3397"/>
    <w:rsid w:val="008D45AF"/>
    <w:rsid w:val="008D510C"/>
    <w:rsid w:val="008E0A92"/>
    <w:rsid w:val="008E132D"/>
    <w:rsid w:val="008E1F33"/>
    <w:rsid w:val="008E2FC5"/>
    <w:rsid w:val="008F1066"/>
    <w:rsid w:val="008F34C0"/>
    <w:rsid w:val="008F71E5"/>
    <w:rsid w:val="008F7993"/>
    <w:rsid w:val="0090185B"/>
    <w:rsid w:val="00902A9E"/>
    <w:rsid w:val="009032F4"/>
    <w:rsid w:val="009050B2"/>
    <w:rsid w:val="00912198"/>
    <w:rsid w:val="0091241A"/>
    <w:rsid w:val="00914799"/>
    <w:rsid w:val="00916635"/>
    <w:rsid w:val="00922373"/>
    <w:rsid w:val="00926BC4"/>
    <w:rsid w:val="009271F4"/>
    <w:rsid w:val="009337C5"/>
    <w:rsid w:val="0093534D"/>
    <w:rsid w:val="00940C59"/>
    <w:rsid w:val="00944A47"/>
    <w:rsid w:val="00946E1B"/>
    <w:rsid w:val="00953FF2"/>
    <w:rsid w:val="00964059"/>
    <w:rsid w:val="00966155"/>
    <w:rsid w:val="00977E1F"/>
    <w:rsid w:val="00980F58"/>
    <w:rsid w:val="00983A4F"/>
    <w:rsid w:val="0098449E"/>
    <w:rsid w:val="009900CD"/>
    <w:rsid w:val="0099050F"/>
    <w:rsid w:val="00991AE4"/>
    <w:rsid w:val="009945C8"/>
    <w:rsid w:val="009A1E2F"/>
    <w:rsid w:val="009A2385"/>
    <w:rsid w:val="009A45D8"/>
    <w:rsid w:val="009A53DD"/>
    <w:rsid w:val="009A6119"/>
    <w:rsid w:val="009A6D3B"/>
    <w:rsid w:val="009B0C10"/>
    <w:rsid w:val="009B34BC"/>
    <w:rsid w:val="009B3E40"/>
    <w:rsid w:val="009B4F32"/>
    <w:rsid w:val="009C2364"/>
    <w:rsid w:val="009C2519"/>
    <w:rsid w:val="009C31D6"/>
    <w:rsid w:val="009C5F85"/>
    <w:rsid w:val="009C5FB1"/>
    <w:rsid w:val="009D14B6"/>
    <w:rsid w:val="009D2461"/>
    <w:rsid w:val="009D4210"/>
    <w:rsid w:val="009D48C4"/>
    <w:rsid w:val="009D708E"/>
    <w:rsid w:val="009E3D57"/>
    <w:rsid w:val="009E6775"/>
    <w:rsid w:val="009E6A31"/>
    <w:rsid w:val="009F1DE9"/>
    <w:rsid w:val="009F2960"/>
    <w:rsid w:val="009F4BD2"/>
    <w:rsid w:val="00A02BF0"/>
    <w:rsid w:val="00A03AF8"/>
    <w:rsid w:val="00A03EDD"/>
    <w:rsid w:val="00A050ED"/>
    <w:rsid w:val="00A056A4"/>
    <w:rsid w:val="00A05742"/>
    <w:rsid w:val="00A0732B"/>
    <w:rsid w:val="00A104DC"/>
    <w:rsid w:val="00A10F48"/>
    <w:rsid w:val="00A11041"/>
    <w:rsid w:val="00A1388C"/>
    <w:rsid w:val="00A13ABB"/>
    <w:rsid w:val="00A27AF8"/>
    <w:rsid w:val="00A27FC3"/>
    <w:rsid w:val="00A31AA2"/>
    <w:rsid w:val="00A33060"/>
    <w:rsid w:val="00A3518A"/>
    <w:rsid w:val="00A364BF"/>
    <w:rsid w:val="00A41DD5"/>
    <w:rsid w:val="00A44C81"/>
    <w:rsid w:val="00A564FC"/>
    <w:rsid w:val="00A56A4E"/>
    <w:rsid w:val="00A57DE2"/>
    <w:rsid w:val="00A64027"/>
    <w:rsid w:val="00A65CBA"/>
    <w:rsid w:val="00A66D2E"/>
    <w:rsid w:val="00A7069F"/>
    <w:rsid w:val="00A753FF"/>
    <w:rsid w:val="00A76DEA"/>
    <w:rsid w:val="00A779A7"/>
    <w:rsid w:val="00A8118C"/>
    <w:rsid w:val="00A8207C"/>
    <w:rsid w:val="00A8789F"/>
    <w:rsid w:val="00A9117E"/>
    <w:rsid w:val="00A91D52"/>
    <w:rsid w:val="00AA309A"/>
    <w:rsid w:val="00AB1353"/>
    <w:rsid w:val="00AB4C17"/>
    <w:rsid w:val="00AB4C1B"/>
    <w:rsid w:val="00AB6694"/>
    <w:rsid w:val="00AC2C19"/>
    <w:rsid w:val="00AC5E50"/>
    <w:rsid w:val="00AC75ED"/>
    <w:rsid w:val="00AC7BAE"/>
    <w:rsid w:val="00AD30B8"/>
    <w:rsid w:val="00AE0DAD"/>
    <w:rsid w:val="00AE54FC"/>
    <w:rsid w:val="00AE7C6D"/>
    <w:rsid w:val="00AF0147"/>
    <w:rsid w:val="00AF2E6C"/>
    <w:rsid w:val="00AF336C"/>
    <w:rsid w:val="00AF4A88"/>
    <w:rsid w:val="00AF5663"/>
    <w:rsid w:val="00AF7D1D"/>
    <w:rsid w:val="00B0129C"/>
    <w:rsid w:val="00B03CCB"/>
    <w:rsid w:val="00B060E8"/>
    <w:rsid w:val="00B11AD7"/>
    <w:rsid w:val="00B14A1F"/>
    <w:rsid w:val="00B2096A"/>
    <w:rsid w:val="00B25858"/>
    <w:rsid w:val="00B26106"/>
    <w:rsid w:val="00B26676"/>
    <w:rsid w:val="00B26CC0"/>
    <w:rsid w:val="00B30D92"/>
    <w:rsid w:val="00B32770"/>
    <w:rsid w:val="00B365AB"/>
    <w:rsid w:val="00B40F05"/>
    <w:rsid w:val="00B4594C"/>
    <w:rsid w:val="00B52F8E"/>
    <w:rsid w:val="00B53E9C"/>
    <w:rsid w:val="00B54AC7"/>
    <w:rsid w:val="00B63108"/>
    <w:rsid w:val="00B6529D"/>
    <w:rsid w:val="00B678DB"/>
    <w:rsid w:val="00B704C3"/>
    <w:rsid w:val="00B72B21"/>
    <w:rsid w:val="00B80EA5"/>
    <w:rsid w:val="00B861E7"/>
    <w:rsid w:val="00B86433"/>
    <w:rsid w:val="00B87986"/>
    <w:rsid w:val="00BA1851"/>
    <w:rsid w:val="00BA4024"/>
    <w:rsid w:val="00BA6248"/>
    <w:rsid w:val="00BA64D0"/>
    <w:rsid w:val="00BB4066"/>
    <w:rsid w:val="00BD4F14"/>
    <w:rsid w:val="00BD7169"/>
    <w:rsid w:val="00BD796B"/>
    <w:rsid w:val="00BE0209"/>
    <w:rsid w:val="00BE26B9"/>
    <w:rsid w:val="00BE4386"/>
    <w:rsid w:val="00BE48C0"/>
    <w:rsid w:val="00BF4C0F"/>
    <w:rsid w:val="00C015BA"/>
    <w:rsid w:val="00C02E26"/>
    <w:rsid w:val="00C11FC2"/>
    <w:rsid w:val="00C1313D"/>
    <w:rsid w:val="00C20BE8"/>
    <w:rsid w:val="00C20F7B"/>
    <w:rsid w:val="00C2224C"/>
    <w:rsid w:val="00C30FB9"/>
    <w:rsid w:val="00C331B6"/>
    <w:rsid w:val="00C44403"/>
    <w:rsid w:val="00C4613F"/>
    <w:rsid w:val="00C501E1"/>
    <w:rsid w:val="00C51C86"/>
    <w:rsid w:val="00C52574"/>
    <w:rsid w:val="00C52AC7"/>
    <w:rsid w:val="00C53C1C"/>
    <w:rsid w:val="00C55996"/>
    <w:rsid w:val="00C622AE"/>
    <w:rsid w:val="00C638CA"/>
    <w:rsid w:val="00C6620E"/>
    <w:rsid w:val="00C70385"/>
    <w:rsid w:val="00C70D13"/>
    <w:rsid w:val="00C71418"/>
    <w:rsid w:val="00C72C95"/>
    <w:rsid w:val="00C72FDD"/>
    <w:rsid w:val="00C74655"/>
    <w:rsid w:val="00C8035A"/>
    <w:rsid w:val="00C87238"/>
    <w:rsid w:val="00C917AE"/>
    <w:rsid w:val="00CA1884"/>
    <w:rsid w:val="00CA2000"/>
    <w:rsid w:val="00CA438D"/>
    <w:rsid w:val="00CA6C26"/>
    <w:rsid w:val="00CA7A4F"/>
    <w:rsid w:val="00CB0495"/>
    <w:rsid w:val="00CB56F6"/>
    <w:rsid w:val="00CC0C57"/>
    <w:rsid w:val="00CC5176"/>
    <w:rsid w:val="00CD246D"/>
    <w:rsid w:val="00CD2D25"/>
    <w:rsid w:val="00CD3B44"/>
    <w:rsid w:val="00CD475D"/>
    <w:rsid w:val="00CD4F31"/>
    <w:rsid w:val="00CD56B1"/>
    <w:rsid w:val="00CD5BD1"/>
    <w:rsid w:val="00CD74A7"/>
    <w:rsid w:val="00CE3E03"/>
    <w:rsid w:val="00CE6C8C"/>
    <w:rsid w:val="00CE6D97"/>
    <w:rsid w:val="00CF001A"/>
    <w:rsid w:val="00CF3A9D"/>
    <w:rsid w:val="00CF7347"/>
    <w:rsid w:val="00CF7C8F"/>
    <w:rsid w:val="00D077BC"/>
    <w:rsid w:val="00D14764"/>
    <w:rsid w:val="00D15BF4"/>
    <w:rsid w:val="00D1779D"/>
    <w:rsid w:val="00D276D6"/>
    <w:rsid w:val="00D318D7"/>
    <w:rsid w:val="00D32761"/>
    <w:rsid w:val="00D33192"/>
    <w:rsid w:val="00D33A8A"/>
    <w:rsid w:val="00D33D50"/>
    <w:rsid w:val="00D34E29"/>
    <w:rsid w:val="00D37B14"/>
    <w:rsid w:val="00D4472B"/>
    <w:rsid w:val="00D46D0A"/>
    <w:rsid w:val="00D46DB3"/>
    <w:rsid w:val="00D47CBF"/>
    <w:rsid w:val="00D52961"/>
    <w:rsid w:val="00D5354F"/>
    <w:rsid w:val="00D57AEB"/>
    <w:rsid w:val="00D6095B"/>
    <w:rsid w:val="00D61A87"/>
    <w:rsid w:val="00D62B4F"/>
    <w:rsid w:val="00D62BEC"/>
    <w:rsid w:val="00D65176"/>
    <w:rsid w:val="00D66CAD"/>
    <w:rsid w:val="00D67F6F"/>
    <w:rsid w:val="00D71242"/>
    <w:rsid w:val="00D7651D"/>
    <w:rsid w:val="00D84B45"/>
    <w:rsid w:val="00D8665D"/>
    <w:rsid w:val="00D873E6"/>
    <w:rsid w:val="00D90BA9"/>
    <w:rsid w:val="00D910CC"/>
    <w:rsid w:val="00D913A8"/>
    <w:rsid w:val="00D94567"/>
    <w:rsid w:val="00D96F4F"/>
    <w:rsid w:val="00DA03B3"/>
    <w:rsid w:val="00DA3411"/>
    <w:rsid w:val="00DA497A"/>
    <w:rsid w:val="00DA6C81"/>
    <w:rsid w:val="00DB1DBD"/>
    <w:rsid w:val="00DB2FC5"/>
    <w:rsid w:val="00DB53FA"/>
    <w:rsid w:val="00DB5AB3"/>
    <w:rsid w:val="00DB63A0"/>
    <w:rsid w:val="00DB7142"/>
    <w:rsid w:val="00DC1F9F"/>
    <w:rsid w:val="00DC3744"/>
    <w:rsid w:val="00DC400F"/>
    <w:rsid w:val="00DC487E"/>
    <w:rsid w:val="00DD09FF"/>
    <w:rsid w:val="00DD1687"/>
    <w:rsid w:val="00DD6E00"/>
    <w:rsid w:val="00DD7AF3"/>
    <w:rsid w:val="00DE53FF"/>
    <w:rsid w:val="00DE73AF"/>
    <w:rsid w:val="00DE7C72"/>
    <w:rsid w:val="00DF00D0"/>
    <w:rsid w:val="00DF1260"/>
    <w:rsid w:val="00DF4D32"/>
    <w:rsid w:val="00E00545"/>
    <w:rsid w:val="00E0170A"/>
    <w:rsid w:val="00E01E03"/>
    <w:rsid w:val="00E039BA"/>
    <w:rsid w:val="00E040EB"/>
    <w:rsid w:val="00E059F3"/>
    <w:rsid w:val="00E1139E"/>
    <w:rsid w:val="00E13007"/>
    <w:rsid w:val="00E20505"/>
    <w:rsid w:val="00E24E69"/>
    <w:rsid w:val="00E266A4"/>
    <w:rsid w:val="00E305F2"/>
    <w:rsid w:val="00E3125F"/>
    <w:rsid w:val="00E3218B"/>
    <w:rsid w:val="00E349BE"/>
    <w:rsid w:val="00E37186"/>
    <w:rsid w:val="00E37594"/>
    <w:rsid w:val="00E41E61"/>
    <w:rsid w:val="00E42DE4"/>
    <w:rsid w:val="00E433B2"/>
    <w:rsid w:val="00E43565"/>
    <w:rsid w:val="00E44D66"/>
    <w:rsid w:val="00E4562D"/>
    <w:rsid w:val="00E45C89"/>
    <w:rsid w:val="00E56326"/>
    <w:rsid w:val="00E61834"/>
    <w:rsid w:val="00E6223B"/>
    <w:rsid w:val="00E64753"/>
    <w:rsid w:val="00E7496B"/>
    <w:rsid w:val="00E74F64"/>
    <w:rsid w:val="00E75EE5"/>
    <w:rsid w:val="00E76FB6"/>
    <w:rsid w:val="00E7710D"/>
    <w:rsid w:val="00E776C9"/>
    <w:rsid w:val="00E77887"/>
    <w:rsid w:val="00E822C2"/>
    <w:rsid w:val="00E87753"/>
    <w:rsid w:val="00E95834"/>
    <w:rsid w:val="00E95D94"/>
    <w:rsid w:val="00E9716D"/>
    <w:rsid w:val="00EA0D8D"/>
    <w:rsid w:val="00EA1199"/>
    <w:rsid w:val="00EA5EA7"/>
    <w:rsid w:val="00EB0402"/>
    <w:rsid w:val="00EB12E9"/>
    <w:rsid w:val="00EB1AE8"/>
    <w:rsid w:val="00EB213F"/>
    <w:rsid w:val="00EB32CA"/>
    <w:rsid w:val="00ED1166"/>
    <w:rsid w:val="00ED18B1"/>
    <w:rsid w:val="00ED3B4D"/>
    <w:rsid w:val="00ED6E7F"/>
    <w:rsid w:val="00ED751F"/>
    <w:rsid w:val="00EE3840"/>
    <w:rsid w:val="00EF22E5"/>
    <w:rsid w:val="00EF2C53"/>
    <w:rsid w:val="00EF4FF1"/>
    <w:rsid w:val="00EF54FE"/>
    <w:rsid w:val="00F015FB"/>
    <w:rsid w:val="00F03509"/>
    <w:rsid w:val="00F0425B"/>
    <w:rsid w:val="00F04A2B"/>
    <w:rsid w:val="00F06F28"/>
    <w:rsid w:val="00F12D00"/>
    <w:rsid w:val="00F1319B"/>
    <w:rsid w:val="00F155CC"/>
    <w:rsid w:val="00F162C0"/>
    <w:rsid w:val="00F16592"/>
    <w:rsid w:val="00F2396A"/>
    <w:rsid w:val="00F27207"/>
    <w:rsid w:val="00F33BF0"/>
    <w:rsid w:val="00F40B41"/>
    <w:rsid w:val="00F41304"/>
    <w:rsid w:val="00F4134B"/>
    <w:rsid w:val="00F415E0"/>
    <w:rsid w:val="00F41AC1"/>
    <w:rsid w:val="00F45AF3"/>
    <w:rsid w:val="00F4715A"/>
    <w:rsid w:val="00F47BC4"/>
    <w:rsid w:val="00F5690F"/>
    <w:rsid w:val="00F62B4D"/>
    <w:rsid w:val="00F62BDB"/>
    <w:rsid w:val="00F635EA"/>
    <w:rsid w:val="00F648B1"/>
    <w:rsid w:val="00F709D3"/>
    <w:rsid w:val="00F80CBE"/>
    <w:rsid w:val="00F82E34"/>
    <w:rsid w:val="00F867C0"/>
    <w:rsid w:val="00F91832"/>
    <w:rsid w:val="00F97A38"/>
    <w:rsid w:val="00FA4D4B"/>
    <w:rsid w:val="00FB0936"/>
    <w:rsid w:val="00FB155B"/>
    <w:rsid w:val="00FB343F"/>
    <w:rsid w:val="00FB6752"/>
    <w:rsid w:val="00FB7823"/>
    <w:rsid w:val="00FC06D3"/>
    <w:rsid w:val="00FC65E1"/>
    <w:rsid w:val="00FD0D3E"/>
    <w:rsid w:val="00FD54E5"/>
    <w:rsid w:val="00FE25EE"/>
    <w:rsid w:val="00FE2698"/>
    <w:rsid w:val="00FE4674"/>
    <w:rsid w:val="00FE4AF4"/>
    <w:rsid w:val="00FE5435"/>
    <w:rsid w:val="00FF1B20"/>
    <w:rsid w:val="00FF340F"/>
    <w:rsid w:val="00FF76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968F4"/>
  <w15:docId w15:val="{D54BA247-FF80-4516-8D25-CB51DFA31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1F49"/>
    <w:rPr>
      <w:rFonts w:ascii="Times New Roman" w:eastAsia="Times New Roman" w:hAnsi="Times New Roman"/>
    </w:rPr>
  </w:style>
  <w:style w:type="paragraph" w:styleId="Nadpis1">
    <w:name w:val="heading 1"/>
    <w:basedOn w:val="Odstavecseseznamem"/>
    <w:next w:val="Normln"/>
    <w:link w:val="Nadpis1Char"/>
    <w:qFormat/>
    <w:rsid w:val="00267ADD"/>
    <w:pPr>
      <w:keepNext/>
      <w:keepLines/>
      <w:numPr>
        <w:numId w:val="45"/>
      </w:numPr>
      <w:ind w:left="0" w:firstLine="0"/>
      <w:contextualSpacing w:val="0"/>
      <w:jc w:val="center"/>
      <w:outlineLvl w:val="0"/>
    </w:pPr>
    <w:rPr>
      <w:rFonts w:ascii="Calibri" w:hAnsi="Calibri"/>
      <w:b/>
      <w:sz w:val="22"/>
      <w:lang w:eastAsia="ar-SA"/>
    </w:rPr>
  </w:style>
  <w:style w:type="paragraph" w:styleId="Nadpis3">
    <w:name w:val="heading 3"/>
    <w:basedOn w:val="Normln"/>
    <w:next w:val="Normln"/>
    <w:link w:val="Nadpis3Char"/>
    <w:uiPriority w:val="9"/>
    <w:semiHidden/>
    <w:unhideWhenUsed/>
    <w:qFormat/>
    <w:rsid w:val="006A4DDC"/>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67ADD"/>
    <w:rPr>
      <w:rFonts w:eastAsia="Times New Roman"/>
      <w:b/>
      <w:sz w:val="22"/>
      <w:lang w:eastAsia="ar-SA"/>
    </w:rPr>
  </w:style>
  <w:style w:type="paragraph" w:styleId="Zpat">
    <w:name w:val="footer"/>
    <w:basedOn w:val="Normln"/>
    <w:link w:val="ZpatChar"/>
    <w:uiPriority w:val="99"/>
    <w:rsid w:val="007F22C9"/>
    <w:pPr>
      <w:tabs>
        <w:tab w:val="center" w:pos="4536"/>
        <w:tab w:val="right" w:pos="9072"/>
      </w:tabs>
    </w:pPr>
    <w:rPr>
      <w:sz w:val="24"/>
    </w:rPr>
  </w:style>
  <w:style w:type="character" w:customStyle="1" w:styleId="ZpatChar">
    <w:name w:val="Zápatí Char"/>
    <w:link w:val="Zpat"/>
    <w:uiPriority w:val="99"/>
    <w:rsid w:val="007F22C9"/>
    <w:rPr>
      <w:rFonts w:ascii="Times New Roman" w:eastAsia="Times New Roman" w:hAnsi="Times New Roman" w:cs="Times New Roman"/>
      <w:sz w:val="24"/>
      <w:szCs w:val="20"/>
      <w:lang w:eastAsia="cs-CZ"/>
    </w:rPr>
  </w:style>
  <w:style w:type="paragraph" w:styleId="Zptenadresanaoblku">
    <w:name w:val="envelope return"/>
    <w:basedOn w:val="Normln"/>
    <w:rsid w:val="007F22C9"/>
  </w:style>
  <w:style w:type="paragraph" w:styleId="Zhlav">
    <w:name w:val="header"/>
    <w:basedOn w:val="Normln"/>
    <w:link w:val="ZhlavChar"/>
    <w:rsid w:val="007F22C9"/>
    <w:pPr>
      <w:tabs>
        <w:tab w:val="center" w:pos="4536"/>
        <w:tab w:val="right" w:pos="9072"/>
      </w:tabs>
    </w:pPr>
  </w:style>
  <w:style w:type="character" w:customStyle="1" w:styleId="ZhlavChar">
    <w:name w:val="Záhlaví Char"/>
    <w:link w:val="Zhlav"/>
    <w:rsid w:val="007F22C9"/>
    <w:rPr>
      <w:rFonts w:ascii="Times New Roman" w:eastAsia="Times New Roman" w:hAnsi="Times New Roman" w:cs="Times New Roman"/>
      <w:sz w:val="20"/>
      <w:szCs w:val="20"/>
      <w:lang w:eastAsia="cs-CZ"/>
    </w:rPr>
  </w:style>
  <w:style w:type="character" w:styleId="slostrnky">
    <w:name w:val="page number"/>
    <w:basedOn w:val="Standardnpsmoodstavce"/>
    <w:rsid w:val="007F22C9"/>
  </w:style>
  <w:style w:type="character" w:styleId="Odkaznakoment">
    <w:name w:val="annotation reference"/>
    <w:uiPriority w:val="99"/>
    <w:rsid w:val="007F22C9"/>
    <w:rPr>
      <w:sz w:val="16"/>
      <w:szCs w:val="16"/>
    </w:rPr>
  </w:style>
  <w:style w:type="paragraph" w:styleId="Textkomente">
    <w:name w:val="annotation text"/>
    <w:basedOn w:val="Normln"/>
    <w:link w:val="TextkomenteChar"/>
    <w:uiPriority w:val="99"/>
    <w:rsid w:val="007F22C9"/>
  </w:style>
  <w:style w:type="character" w:customStyle="1" w:styleId="TextkomenteChar">
    <w:name w:val="Text komentáře Char"/>
    <w:link w:val="Textkomente"/>
    <w:uiPriority w:val="99"/>
    <w:rsid w:val="007F22C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F22C9"/>
    <w:rPr>
      <w:rFonts w:ascii="Tahoma" w:hAnsi="Tahoma"/>
      <w:sz w:val="16"/>
      <w:szCs w:val="16"/>
    </w:rPr>
  </w:style>
  <w:style w:type="character" w:customStyle="1" w:styleId="TextbublinyChar">
    <w:name w:val="Text bubliny Char"/>
    <w:link w:val="Textbubliny"/>
    <w:uiPriority w:val="99"/>
    <w:semiHidden/>
    <w:rsid w:val="007F22C9"/>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7F22C9"/>
    <w:pPr>
      <w:ind w:left="720"/>
      <w:contextualSpacing/>
    </w:pPr>
  </w:style>
  <w:style w:type="paragraph" w:styleId="Zkladntext">
    <w:name w:val="Body Text"/>
    <w:basedOn w:val="Normln"/>
    <w:link w:val="ZkladntextChar"/>
    <w:rsid w:val="0064549D"/>
    <w:pPr>
      <w:widowControl w:val="0"/>
      <w:suppressAutoHyphens/>
      <w:overflowPunct w:val="0"/>
      <w:autoSpaceDE w:val="0"/>
      <w:textAlignment w:val="baseline"/>
    </w:pPr>
    <w:rPr>
      <w:color w:val="000000"/>
      <w:sz w:val="24"/>
      <w:lang w:eastAsia="ar-SA"/>
    </w:rPr>
  </w:style>
  <w:style w:type="character" w:customStyle="1" w:styleId="ZkladntextChar">
    <w:name w:val="Základní text Char"/>
    <w:link w:val="Zkladntext"/>
    <w:rsid w:val="0064549D"/>
    <w:rPr>
      <w:rFonts w:ascii="Times New Roman" w:eastAsia="Times New Roman" w:hAnsi="Times New Roman" w:cs="Times New Roman"/>
      <w:color w:val="000000"/>
      <w:sz w:val="24"/>
      <w:szCs w:val="20"/>
      <w:lang w:eastAsia="ar-SA"/>
    </w:rPr>
  </w:style>
  <w:style w:type="paragraph" w:customStyle="1" w:styleId="Odstavec">
    <w:name w:val="Odstavec"/>
    <w:basedOn w:val="Zkladntext"/>
    <w:rsid w:val="0064549D"/>
    <w:pPr>
      <w:ind w:firstLine="539"/>
      <w:jc w:val="both"/>
    </w:pPr>
  </w:style>
  <w:style w:type="character" w:customStyle="1" w:styleId="OdstavecseseznamemChar">
    <w:name w:val="Odstavec se seznamem Char"/>
    <w:link w:val="Odstavecseseznamem"/>
    <w:uiPriority w:val="34"/>
    <w:locked/>
    <w:rsid w:val="0064549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A3922"/>
    <w:rPr>
      <w:b/>
      <w:bCs/>
    </w:rPr>
  </w:style>
  <w:style w:type="character" w:customStyle="1" w:styleId="PedmtkomenteChar">
    <w:name w:val="Předmět komentáře Char"/>
    <w:link w:val="Pedmtkomente"/>
    <w:uiPriority w:val="99"/>
    <w:semiHidden/>
    <w:rsid w:val="007A3922"/>
    <w:rPr>
      <w:rFonts w:ascii="Times New Roman" w:eastAsia="Times New Roman" w:hAnsi="Times New Roman" w:cs="Times New Roman"/>
      <w:b/>
      <w:bCs/>
      <w:sz w:val="20"/>
      <w:szCs w:val="20"/>
      <w:lang w:eastAsia="cs-CZ"/>
    </w:rPr>
  </w:style>
  <w:style w:type="character" w:styleId="Hypertextovodkaz">
    <w:name w:val="Hyperlink"/>
    <w:uiPriority w:val="99"/>
    <w:rsid w:val="004D5C30"/>
    <w:rPr>
      <w:rFonts w:cs="Times New Roman"/>
      <w:color w:val="0000FF"/>
      <w:u w:val="single"/>
    </w:rPr>
  </w:style>
  <w:style w:type="paragraph" w:styleId="Obsah1">
    <w:name w:val="toc 1"/>
    <w:basedOn w:val="Normln"/>
    <w:next w:val="Normln"/>
    <w:autoRedefine/>
    <w:uiPriority w:val="39"/>
    <w:rsid w:val="00245103"/>
    <w:pPr>
      <w:tabs>
        <w:tab w:val="left" w:pos="567"/>
        <w:tab w:val="right" w:leader="dot" w:pos="9061"/>
      </w:tabs>
      <w:suppressAutoHyphens/>
      <w:spacing w:after="100" w:line="276" w:lineRule="auto"/>
      <w:ind w:left="567" w:hanging="567"/>
    </w:pPr>
    <w:rPr>
      <w:rFonts w:ascii="Calibri" w:eastAsia="SimSun" w:hAnsi="Calibri" w:cs="font282"/>
      <w:kern w:val="1"/>
      <w:sz w:val="22"/>
      <w:szCs w:val="22"/>
      <w:lang w:eastAsia="ar-SA"/>
    </w:rPr>
  </w:style>
  <w:style w:type="paragraph" w:styleId="Nadpisobsahu">
    <w:name w:val="TOC Heading"/>
    <w:basedOn w:val="Nadpis1"/>
    <w:next w:val="Normln"/>
    <w:uiPriority w:val="39"/>
    <w:semiHidden/>
    <w:unhideWhenUsed/>
    <w:qFormat/>
    <w:rsid w:val="004D5C30"/>
    <w:pPr>
      <w:numPr>
        <w:numId w:val="0"/>
      </w:numPr>
      <w:spacing w:line="276" w:lineRule="auto"/>
      <w:jc w:val="left"/>
      <w:outlineLvl w:val="9"/>
    </w:pPr>
    <w:rPr>
      <w:rFonts w:ascii="Cambria" w:hAnsi="Cambria"/>
      <w:bCs/>
      <w:color w:val="365F91"/>
      <w:sz w:val="28"/>
      <w:szCs w:val="28"/>
      <w:lang w:eastAsia="cs-CZ"/>
    </w:rPr>
  </w:style>
  <w:style w:type="paragraph" w:styleId="Revize">
    <w:name w:val="Revision"/>
    <w:hidden/>
    <w:uiPriority w:val="99"/>
    <w:semiHidden/>
    <w:rsid w:val="00C53C1C"/>
    <w:rPr>
      <w:rFonts w:ascii="Times New Roman" w:eastAsia="Times New Roman" w:hAnsi="Times New Roman"/>
    </w:rPr>
  </w:style>
  <w:style w:type="character" w:customStyle="1" w:styleId="Nadpis3Char">
    <w:name w:val="Nadpis 3 Char"/>
    <w:link w:val="Nadpis3"/>
    <w:uiPriority w:val="9"/>
    <w:semiHidden/>
    <w:rsid w:val="006A4DDC"/>
    <w:rPr>
      <w:rFonts w:ascii="Cambria" w:eastAsia="Times New Roman" w:hAnsi="Cambria" w:cs="Times New Roman"/>
      <w:b/>
      <w:bCs/>
      <w:sz w:val="26"/>
      <w:szCs w:val="26"/>
    </w:rPr>
  </w:style>
  <w:style w:type="paragraph" w:customStyle="1" w:styleId="Odstavecseseznamem1">
    <w:name w:val="Odstavec se seznamem1"/>
    <w:basedOn w:val="Normln"/>
    <w:uiPriority w:val="99"/>
    <w:rsid w:val="006A4DDC"/>
    <w:pPr>
      <w:ind w:left="720"/>
      <w:contextualSpacing/>
    </w:pPr>
    <w:rPr>
      <w:rFonts w:ascii="Calibri" w:eastAsia="Calibri" w:hAnsi="Calibri"/>
    </w:rPr>
  </w:style>
  <w:style w:type="paragraph" w:styleId="Zkladntext2">
    <w:name w:val="Body Text 2"/>
    <w:basedOn w:val="Normln"/>
    <w:link w:val="Zkladntext2Char"/>
    <w:uiPriority w:val="99"/>
    <w:semiHidden/>
    <w:unhideWhenUsed/>
    <w:rsid w:val="00FE2698"/>
    <w:pPr>
      <w:spacing w:after="120" w:line="480" w:lineRule="auto"/>
    </w:pPr>
  </w:style>
  <w:style w:type="character" w:customStyle="1" w:styleId="Zkladntext2Char">
    <w:name w:val="Základní text 2 Char"/>
    <w:basedOn w:val="Standardnpsmoodstavce"/>
    <w:link w:val="Zkladntext2"/>
    <w:uiPriority w:val="99"/>
    <w:semiHidden/>
    <w:rsid w:val="00FE2698"/>
    <w:rPr>
      <w:rFonts w:ascii="Times New Roman" w:eastAsia="Times New Roman" w:hAnsi="Times New Roman"/>
    </w:rPr>
  </w:style>
  <w:style w:type="character" w:customStyle="1" w:styleId="TextkomenteChar1">
    <w:name w:val="Text komentáře Char1"/>
    <w:uiPriority w:val="99"/>
    <w:locked/>
    <w:rsid w:val="005152B3"/>
    <w:rPr>
      <w:rFonts w:eastAsia="Times New Roman"/>
    </w:rPr>
  </w:style>
  <w:style w:type="paragraph" w:styleId="Zkladntextodsazen">
    <w:name w:val="Body Text Indent"/>
    <w:basedOn w:val="Normln"/>
    <w:link w:val="ZkladntextodsazenChar"/>
    <w:uiPriority w:val="99"/>
    <w:semiHidden/>
    <w:unhideWhenUsed/>
    <w:rsid w:val="00431003"/>
    <w:pPr>
      <w:spacing w:after="120"/>
      <w:ind w:left="283"/>
    </w:pPr>
  </w:style>
  <w:style w:type="character" w:customStyle="1" w:styleId="ZkladntextodsazenChar">
    <w:name w:val="Základní text odsazený Char"/>
    <w:basedOn w:val="Standardnpsmoodstavce"/>
    <w:link w:val="Zkladntextodsazen"/>
    <w:uiPriority w:val="99"/>
    <w:semiHidden/>
    <w:rsid w:val="0043100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7485906">
      <w:bodyDiv w:val="1"/>
      <w:marLeft w:val="0"/>
      <w:marRight w:val="0"/>
      <w:marTop w:val="0"/>
      <w:marBottom w:val="0"/>
      <w:divBdr>
        <w:top w:val="none" w:sz="0" w:space="0" w:color="auto"/>
        <w:left w:val="none" w:sz="0" w:space="0" w:color="auto"/>
        <w:bottom w:val="none" w:sz="0" w:space="0" w:color="auto"/>
        <w:right w:val="none" w:sz="0" w:space="0" w:color="auto"/>
      </w:divBdr>
    </w:div>
    <w:div w:id="16792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771639-B439-4744-9221-7B2B16639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6883</Words>
  <Characters>40614</Characters>
  <Application>Microsoft Office Word</Application>
  <DocSecurity>0</DocSecurity>
  <Lines>338</Lines>
  <Paragraphs>94</Paragraphs>
  <ScaleCrop>false</ScaleCrop>
  <HeadingPairs>
    <vt:vector size="4" baseType="variant">
      <vt:variant>
        <vt:lpstr>Název</vt:lpstr>
      </vt:variant>
      <vt:variant>
        <vt:i4>1</vt:i4>
      </vt:variant>
      <vt:variant>
        <vt:lpstr>Nadpisy</vt:lpstr>
      </vt:variant>
      <vt:variant>
        <vt:i4>36</vt:i4>
      </vt:variant>
    </vt:vector>
  </HeadingPairs>
  <TitlesOfParts>
    <vt:vector size="37" baseType="lpstr">
      <vt:lpstr/>
      <vt:lpstr/>
      <vt:lpstr/>
      <vt:lpstr>SMLUVNÍ STRANY</vt:lpstr>
      <vt:lpstr>ÚVODNÍ UJEDNÁNÍ</vt:lpstr>
      <vt:lpstr/>
      <vt:lpstr>PŘEDMĚT SMLOUVY</vt:lpstr>
      <vt:lpstr>DÍLO</vt:lpstr>
      <vt:lpstr>PŘEDMĚT DÍLA</vt:lpstr>
      <vt:lpstr>SOUVISEJÍCÍ PLNĚNÍ</vt:lpstr>
      <vt:lpstr>LICENCE K DÍLU</vt:lpstr>
      <vt:lpstr>INŽENÝRSKÁ ČINNOST</vt:lpstr>
      <vt:lpstr>SOUČINNOST PŘI VÝBĚRU ZHOTOVITELE STAVBY</vt:lpstr>
      <vt:lpstr>TERMÍNY A MÍSTA PLNĚNÍ</vt:lpstr>
      <vt:lpstr>CENA</vt:lpstr>
      <vt:lpstr>FAKTURACE A PLATEBNÍ PODMÍNKY</vt:lpstr>
      <vt:lpstr>PODMÍNKY PLNĚNÍ PŘEDMĚTU SMLOUVY</vt:lpstr>
      <vt:lpstr>PŘEDÁNÍ A PŘEVZETÍ VÝSLEDKŮ ČINNOSTI ZHOTOVITELE</vt:lpstr>
      <vt:lpstr>NABYTÍ VLASTNICKÉHO PRÁVA A PŘECHOD NEBEZPEČÍ ŠKODY</vt:lpstr>
      <vt:lpstr>VADY PLNĚNÍ</vt:lpstr>
      <vt:lpstr/>
      <vt:lpstr>SANKCE</vt:lpstr>
      <vt:lpstr/>
      <vt:lpstr/>
      <vt:lpstr>ODSTOUPENÍ OD SMLOUVY</vt:lpstr>
      <vt:lpstr/>
      <vt:lpstr/>
      <vt:lpstr>PROHLÁŠENÍ SMLUVNÍCH STRAN</vt:lpstr>
      <vt:lpstr/>
      <vt:lpstr/>
      <vt:lpstr>POJIŠTĚNÍ</vt:lpstr>
      <vt:lpstr>OSTATNÍ UJEDNÁNÍ</vt:lpstr>
      <vt:lpstr>SUBDODAVATELÉ</vt:lpstr>
      <vt:lpstr/>
      <vt:lpstr/>
      <vt:lpstr/>
      <vt:lpstr>ZÁVĚREČNÁ UJEDNÁNÍ</vt:lpstr>
    </vt:vector>
  </TitlesOfParts>
  <Company>AK Fiala</Company>
  <LinksUpToDate>false</LinksUpToDate>
  <CharactersWithSpaces>47403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dc:creator>
  <cp:lastModifiedBy>Milan Pavlun</cp:lastModifiedBy>
  <cp:revision>5</cp:revision>
  <cp:lastPrinted>2015-11-23T08:25:00Z</cp:lastPrinted>
  <dcterms:created xsi:type="dcterms:W3CDTF">2025-09-28T09:43:00Z</dcterms:created>
  <dcterms:modified xsi:type="dcterms:W3CDTF">2025-09-28T09:45:00Z</dcterms:modified>
</cp:coreProperties>
</file>